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55EB2" w14:textId="3F7656F9" w:rsidR="005B057D" w:rsidRPr="008D00BD" w:rsidRDefault="008A66DD" w:rsidP="008D00BD">
      <w:pPr>
        <w:jc w:val="both"/>
        <w:rPr>
          <w:rFonts w:cstheme="minorHAnsi"/>
          <w:sz w:val="24"/>
          <w:szCs w:val="24"/>
        </w:rPr>
      </w:pPr>
      <w:ins w:id="0" w:author="Koh, Ling Di" w:date="2023-05-08T15:07:00Z">
        <w:r>
          <w:rPr>
            <w:rFonts w:cstheme="minorHAnsi"/>
            <w:noProof/>
            <w:color w:val="000000" w:themeColor="text1"/>
            <w:sz w:val="24"/>
            <w:szCs w:val="24"/>
            <w:lang w:val="en-US"/>
          </w:rPr>
          <w:drawing>
            <wp:anchor distT="0" distB="0" distL="114300" distR="114300" simplePos="0" relativeHeight="251658240" behindDoc="0" locked="0" layoutInCell="1" allowOverlap="1" wp14:anchorId="2D03366D" wp14:editId="0381AB11">
              <wp:simplePos x="0" y="0"/>
              <wp:positionH relativeFrom="column">
                <wp:posOffset>3141345</wp:posOffset>
              </wp:positionH>
              <wp:positionV relativeFrom="paragraph">
                <wp:posOffset>0</wp:posOffset>
              </wp:positionV>
              <wp:extent cx="2806065" cy="1870710"/>
              <wp:effectExtent l="0" t="0" r="0" b="0"/>
              <wp:wrapSquare wrapText="bothSides"/>
              <wp:docPr id="1" name="Picture 1" descr="A group of people holding a pos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people holding a poster&#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06065" cy="1870710"/>
                      </a:xfrm>
                      <a:prstGeom prst="rect">
                        <a:avLst/>
                      </a:prstGeom>
                    </pic:spPr>
                  </pic:pic>
                </a:graphicData>
              </a:graphic>
              <wp14:sizeRelH relativeFrom="margin">
                <wp14:pctWidth>0</wp14:pctWidth>
              </wp14:sizeRelH>
              <wp14:sizeRelV relativeFrom="margin">
                <wp14:pctHeight>0</wp14:pctHeight>
              </wp14:sizeRelV>
            </wp:anchor>
          </w:drawing>
        </w:r>
      </w:ins>
      <w:r w:rsidR="005B057D" w:rsidRPr="008D00BD">
        <w:rPr>
          <w:rFonts w:cstheme="minorHAnsi"/>
          <w:sz w:val="24"/>
          <w:szCs w:val="24"/>
        </w:rPr>
        <w:t xml:space="preserve">Our mission to make healthcare more accessible in Indonesia underpins </w:t>
      </w:r>
      <w:r w:rsidR="00582858" w:rsidRPr="008D00BD">
        <w:rPr>
          <w:rFonts w:cstheme="minorHAnsi"/>
          <w:sz w:val="24"/>
          <w:szCs w:val="24"/>
        </w:rPr>
        <w:t xml:space="preserve">PT </w:t>
      </w:r>
      <w:proofErr w:type="spellStart"/>
      <w:r w:rsidR="00582858" w:rsidRPr="008D00BD">
        <w:rPr>
          <w:rFonts w:cstheme="minorHAnsi"/>
          <w:sz w:val="24"/>
          <w:szCs w:val="24"/>
        </w:rPr>
        <w:t>Anugerah</w:t>
      </w:r>
      <w:proofErr w:type="spellEnd"/>
      <w:r w:rsidR="00582858" w:rsidRPr="008D00BD">
        <w:rPr>
          <w:rFonts w:cstheme="minorHAnsi"/>
          <w:sz w:val="24"/>
          <w:szCs w:val="24"/>
        </w:rPr>
        <w:t xml:space="preserve"> </w:t>
      </w:r>
      <w:proofErr w:type="spellStart"/>
      <w:r w:rsidR="00582858" w:rsidRPr="008D00BD">
        <w:rPr>
          <w:rFonts w:cstheme="minorHAnsi"/>
          <w:sz w:val="24"/>
          <w:szCs w:val="24"/>
        </w:rPr>
        <w:t>Pharmindo</w:t>
      </w:r>
      <w:proofErr w:type="spellEnd"/>
      <w:r w:rsidR="00582858" w:rsidRPr="008D00BD">
        <w:rPr>
          <w:rFonts w:cstheme="minorHAnsi"/>
          <w:sz w:val="24"/>
          <w:szCs w:val="24"/>
        </w:rPr>
        <w:t xml:space="preserve"> Lestari (APL)</w:t>
      </w:r>
      <w:r w:rsidR="005B057D" w:rsidRPr="008D00BD">
        <w:rPr>
          <w:rFonts w:cstheme="minorHAnsi"/>
          <w:sz w:val="24"/>
          <w:szCs w:val="24"/>
        </w:rPr>
        <w:t>’s</w:t>
      </w:r>
      <w:r w:rsidR="008D00BD" w:rsidRPr="008D00BD">
        <w:rPr>
          <w:rFonts w:cstheme="minorHAnsi"/>
          <w:sz w:val="24"/>
          <w:szCs w:val="24"/>
        </w:rPr>
        <w:t>, part of Zuellig Pharma</w:t>
      </w:r>
      <w:r w:rsidR="005B057D" w:rsidRPr="008D00BD">
        <w:rPr>
          <w:rFonts w:cstheme="minorHAnsi"/>
          <w:sz w:val="24"/>
          <w:szCs w:val="24"/>
        </w:rPr>
        <w:t xml:space="preserve"> business. As </w:t>
      </w:r>
      <w:r w:rsidR="00582858" w:rsidRPr="008D00BD">
        <w:rPr>
          <w:rFonts w:cstheme="minorHAnsi"/>
          <w:sz w:val="24"/>
          <w:szCs w:val="24"/>
        </w:rPr>
        <w:t xml:space="preserve">a leading healthcare services company in Indonesia, </w:t>
      </w:r>
      <w:r w:rsidR="005B057D" w:rsidRPr="008D00BD">
        <w:rPr>
          <w:rFonts w:cstheme="minorHAnsi"/>
          <w:sz w:val="24"/>
          <w:szCs w:val="24"/>
        </w:rPr>
        <w:t>we look beyond immediate needs to the long-term future of our employees, clients, and customers. We are driven by a strong commitment to support, enhance and strengthen the communities in which we operate.</w:t>
      </w:r>
    </w:p>
    <w:p w14:paraId="6D8118A6" w14:textId="2164E958" w:rsidR="005B057D" w:rsidRPr="008D00BD" w:rsidRDefault="005B057D" w:rsidP="00DC141E">
      <w:pPr>
        <w:jc w:val="both"/>
        <w:rPr>
          <w:rFonts w:cstheme="minorHAnsi"/>
          <w:sz w:val="24"/>
          <w:szCs w:val="24"/>
        </w:rPr>
      </w:pPr>
      <w:r w:rsidRPr="008D00BD">
        <w:rPr>
          <w:rFonts w:cstheme="minorHAnsi"/>
          <w:sz w:val="24"/>
          <w:szCs w:val="24"/>
        </w:rPr>
        <w:t xml:space="preserve">APL is </w:t>
      </w:r>
      <w:proofErr w:type="spellStart"/>
      <w:r w:rsidRPr="008D00BD">
        <w:rPr>
          <w:rFonts w:cstheme="minorHAnsi"/>
          <w:sz w:val="24"/>
          <w:szCs w:val="24"/>
        </w:rPr>
        <w:t>honored</w:t>
      </w:r>
      <w:proofErr w:type="spellEnd"/>
      <w:r w:rsidRPr="008D00BD">
        <w:rPr>
          <w:rFonts w:cstheme="minorHAnsi"/>
          <w:sz w:val="24"/>
          <w:szCs w:val="24"/>
        </w:rPr>
        <w:t xml:space="preserve"> to take part in the </w:t>
      </w:r>
      <w:r w:rsidR="00582858" w:rsidRPr="008D00BD">
        <w:rPr>
          <w:rFonts w:cstheme="minorHAnsi"/>
          <w:sz w:val="24"/>
          <w:szCs w:val="24"/>
        </w:rPr>
        <w:t xml:space="preserve">B20 presidency by leading The </w:t>
      </w:r>
      <w:r w:rsidRPr="008D00BD">
        <w:rPr>
          <w:rFonts w:cstheme="minorHAnsi"/>
          <w:sz w:val="24"/>
          <w:szCs w:val="24"/>
        </w:rPr>
        <w:t xml:space="preserve">B20 Sustainability </w:t>
      </w:r>
      <w:r w:rsidR="00582858" w:rsidRPr="008D00BD">
        <w:rPr>
          <w:rFonts w:cstheme="minorHAnsi"/>
          <w:sz w:val="24"/>
          <w:szCs w:val="24"/>
        </w:rPr>
        <w:t xml:space="preserve">4.0 Award, </w:t>
      </w:r>
      <w:r w:rsidRPr="008D00BD">
        <w:rPr>
          <w:rFonts w:cstheme="minorHAnsi"/>
          <w:sz w:val="24"/>
          <w:szCs w:val="24"/>
        </w:rPr>
        <w:t>a recognition to companies who contributes to the environment well-being and sustained living, and humbly received 2022 CNBC Award for Outstanding Company in Sustainability Community Initiative.</w:t>
      </w:r>
    </w:p>
    <w:p w14:paraId="140916B0" w14:textId="0265EC1F" w:rsidR="007077BA" w:rsidRPr="008D00BD" w:rsidRDefault="32A5B896" w:rsidP="00DC141E">
      <w:pPr>
        <w:jc w:val="both"/>
        <w:rPr>
          <w:rFonts w:cstheme="minorHAnsi"/>
          <w:color w:val="000000" w:themeColor="text1"/>
          <w:sz w:val="24"/>
          <w:szCs w:val="24"/>
          <w:lang w:val="en-US"/>
        </w:rPr>
      </w:pPr>
      <w:r w:rsidRPr="008D00BD">
        <w:rPr>
          <w:rFonts w:cstheme="minorHAnsi"/>
          <w:sz w:val="24"/>
          <w:szCs w:val="24"/>
          <w:lang w:val="en-US"/>
        </w:rPr>
        <w:t xml:space="preserve">It is our firm belief that beyond advancing the health of patients, contributing to the environment and society </w:t>
      </w:r>
      <w:r w:rsidRPr="008D00BD">
        <w:rPr>
          <w:rFonts w:cstheme="minorHAnsi"/>
          <w:b/>
          <w:bCs/>
          <w:sz w:val="24"/>
          <w:szCs w:val="24"/>
          <w:lang w:val="en-US"/>
        </w:rPr>
        <w:t>must be integral to our business.</w:t>
      </w:r>
      <w:r w:rsidRPr="008D00BD">
        <w:rPr>
          <w:rFonts w:cstheme="minorHAnsi"/>
          <w:sz w:val="24"/>
          <w:szCs w:val="24"/>
        </w:rPr>
        <w:t xml:space="preserve"> </w:t>
      </w:r>
      <w:r w:rsidR="000A544B" w:rsidRPr="008D00BD">
        <w:rPr>
          <w:rFonts w:cstheme="minorHAnsi"/>
          <w:color w:val="000000" w:themeColor="text1"/>
          <w:sz w:val="24"/>
          <w:szCs w:val="24"/>
          <w:lang w:val="en-US"/>
        </w:rPr>
        <w:t>We</w:t>
      </w:r>
      <w:r w:rsidR="00614F49" w:rsidRPr="008D00BD">
        <w:rPr>
          <w:rFonts w:cstheme="minorHAnsi"/>
          <w:color w:val="000000" w:themeColor="text1"/>
          <w:sz w:val="24"/>
          <w:szCs w:val="24"/>
          <w:lang w:val="en-US"/>
        </w:rPr>
        <w:t xml:space="preserve"> have achieved </w:t>
      </w:r>
      <w:r w:rsidR="00E06413" w:rsidRPr="008D00BD">
        <w:rPr>
          <w:rFonts w:cstheme="minorHAnsi"/>
          <w:color w:val="000000" w:themeColor="text1"/>
          <w:sz w:val="24"/>
          <w:szCs w:val="24"/>
          <w:lang w:val="en-US"/>
        </w:rPr>
        <w:t xml:space="preserve">major contribution </w:t>
      </w:r>
      <w:r w:rsidR="00614F49" w:rsidRPr="008D00BD">
        <w:rPr>
          <w:rFonts w:cstheme="minorHAnsi"/>
          <w:color w:val="000000" w:themeColor="text1"/>
          <w:sz w:val="24"/>
          <w:szCs w:val="24"/>
          <w:lang w:val="en-US"/>
        </w:rPr>
        <w:t>under the following pillars</w:t>
      </w:r>
      <w:r w:rsidR="00E6652E" w:rsidRPr="008D00BD">
        <w:rPr>
          <w:rFonts w:cstheme="minorHAnsi"/>
          <w:color w:val="000000" w:themeColor="text1"/>
          <w:sz w:val="24"/>
          <w:szCs w:val="24"/>
          <w:lang w:val="en-US"/>
        </w:rPr>
        <w:t>:</w:t>
      </w:r>
      <w:ins w:id="1" w:author="Koh, Ling Di" w:date="2023-05-08T15:07:00Z">
        <w:r w:rsidR="008A66DD">
          <w:rPr>
            <w:rFonts w:cstheme="minorHAnsi"/>
            <w:noProof/>
            <w:color w:val="000000" w:themeColor="text1"/>
            <w:sz w:val="24"/>
            <w:szCs w:val="24"/>
            <w:lang w:val="en-US"/>
          </w:rPr>
          <w:t xml:space="preserve"> </w:t>
        </w:r>
      </w:ins>
    </w:p>
    <w:p w14:paraId="70C440C1" w14:textId="559ABDA2" w:rsidR="00984022" w:rsidRPr="008D00BD" w:rsidRDefault="00984022" w:rsidP="008D00BD">
      <w:pPr>
        <w:spacing w:after="0"/>
        <w:jc w:val="both"/>
        <w:rPr>
          <w:rFonts w:cstheme="minorHAnsi"/>
          <w:b/>
          <w:bCs/>
          <w:i/>
          <w:iCs/>
          <w:color w:val="000000" w:themeColor="text1"/>
          <w:sz w:val="24"/>
          <w:szCs w:val="24"/>
          <w:lang w:val="en-US"/>
        </w:rPr>
      </w:pPr>
      <w:r w:rsidRPr="008D00BD">
        <w:rPr>
          <w:rFonts w:cstheme="minorHAnsi"/>
          <w:b/>
          <w:bCs/>
          <w:i/>
          <w:iCs/>
          <w:color w:val="000000" w:themeColor="text1"/>
          <w:sz w:val="24"/>
          <w:szCs w:val="24"/>
          <w:lang w:val="en-US"/>
        </w:rPr>
        <w:t xml:space="preserve">Improving Health Outcomes </w:t>
      </w:r>
    </w:p>
    <w:p w14:paraId="70406A6B" w14:textId="77777777" w:rsidR="00234838" w:rsidRPr="008D00BD" w:rsidRDefault="00234838" w:rsidP="008D00BD">
      <w:pPr>
        <w:jc w:val="both"/>
        <w:rPr>
          <w:rFonts w:cstheme="minorHAnsi"/>
          <w:sz w:val="24"/>
          <w:szCs w:val="24"/>
          <w:lang w:val="en-US"/>
        </w:rPr>
      </w:pPr>
      <w:r w:rsidRPr="008D00BD">
        <w:rPr>
          <w:rFonts w:cstheme="minorHAnsi"/>
          <w:sz w:val="24"/>
          <w:szCs w:val="24"/>
          <w:lang w:val="en-US"/>
        </w:rPr>
        <w:t xml:space="preserve">We are focused on Improving Health Outcomes for the Indonesian community through the following topics: </w:t>
      </w:r>
    </w:p>
    <w:p w14:paraId="723F9137" w14:textId="77777777" w:rsidR="00234838" w:rsidRPr="008D00BD" w:rsidRDefault="00234838" w:rsidP="00234838">
      <w:pPr>
        <w:pStyle w:val="ListParagraph"/>
        <w:numPr>
          <w:ilvl w:val="0"/>
          <w:numId w:val="26"/>
        </w:numPr>
        <w:rPr>
          <w:rFonts w:cstheme="minorHAnsi"/>
          <w:b/>
          <w:bCs/>
          <w:sz w:val="24"/>
          <w:szCs w:val="24"/>
          <w:lang w:val="en-PH"/>
        </w:rPr>
      </w:pPr>
      <w:r w:rsidRPr="008D00BD">
        <w:rPr>
          <w:rFonts w:cstheme="minorHAnsi"/>
          <w:b/>
          <w:bCs/>
          <w:sz w:val="24"/>
          <w:szCs w:val="24"/>
          <w:lang w:val="en-PH"/>
        </w:rPr>
        <w:t>Access to Healthcare</w:t>
      </w:r>
    </w:p>
    <w:p w14:paraId="0BB2DF0C" w14:textId="77777777" w:rsidR="00234838" w:rsidRPr="008D00BD" w:rsidRDefault="00234838" w:rsidP="00234838">
      <w:pPr>
        <w:pStyle w:val="ListParagraph"/>
        <w:numPr>
          <w:ilvl w:val="0"/>
          <w:numId w:val="26"/>
        </w:numPr>
        <w:rPr>
          <w:rFonts w:cstheme="minorHAnsi"/>
          <w:b/>
          <w:bCs/>
          <w:sz w:val="24"/>
          <w:szCs w:val="24"/>
          <w:lang w:val="en-PH"/>
        </w:rPr>
      </w:pPr>
      <w:r w:rsidRPr="008D00BD">
        <w:rPr>
          <w:rFonts w:cstheme="minorHAnsi"/>
          <w:b/>
          <w:bCs/>
          <w:sz w:val="24"/>
          <w:szCs w:val="24"/>
          <w:lang w:val="en-PH"/>
        </w:rPr>
        <w:t>Affordability</w:t>
      </w:r>
    </w:p>
    <w:p w14:paraId="682390C5" w14:textId="77777777" w:rsidR="00234838" w:rsidRPr="008D00BD" w:rsidRDefault="00234838" w:rsidP="00234838">
      <w:pPr>
        <w:pStyle w:val="ListParagraph"/>
        <w:numPr>
          <w:ilvl w:val="0"/>
          <w:numId w:val="26"/>
        </w:numPr>
        <w:rPr>
          <w:rFonts w:cstheme="minorHAnsi"/>
          <w:b/>
          <w:bCs/>
          <w:sz w:val="24"/>
          <w:szCs w:val="24"/>
          <w:lang w:val="en-PH"/>
        </w:rPr>
      </w:pPr>
      <w:r w:rsidRPr="008D00BD">
        <w:rPr>
          <w:rFonts w:cstheme="minorHAnsi"/>
          <w:b/>
          <w:bCs/>
          <w:sz w:val="24"/>
          <w:szCs w:val="24"/>
          <w:lang w:val="en-PH"/>
        </w:rPr>
        <w:t xml:space="preserve">Community Engagement </w:t>
      </w:r>
    </w:p>
    <w:p w14:paraId="3775C55C" w14:textId="77777777" w:rsidR="00234838" w:rsidRPr="008D00BD" w:rsidRDefault="00234838" w:rsidP="00234838">
      <w:pPr>
        <w:pStyle w:val="ListParagraph"/>
        <w:numPr>
          <w:ilvl w:val="0"/>
          <w:numId w:val="26"/>
        </w:numPr>
        <w:rPr>
          <w:rFonts w:cstheme="minorHAnsi"/>
          <w:b/>
          <w:bCs/>
          <w:sz w:val="24"/>
          <w:szCs w:val="24"/>
          <w:lang w:val="en-PH"/>
        </w:rPr>
      </w:pPr>
      <w:r w:rsidRPr="008D00BD">
        <w:rPr>
          <w:rFonts w:cstheme="minorHAnsi"/>
          <w:b/>
          <w:bCs/>
          <w:sz w:val="24"/>
          <w:szCs w:val="24"/>
          <w:lang w:val="en-PH"/>
        </w:rPr>
        <w:t>Preventative Care</w:t>
      </w:r>
    </w:p>
    <w:p w14:paraId="3C213490" w14:textId="77777777" w:rsidR="00234838" w:rsidRPr="008D00BD" w:rsidRDefault="00234838" w:rsidP="00234838">
      <w:pPr>
        <w:pStyle w:val="ListParagraph"/>
        <w:numPr>
          <w:ilvl w:val="0"/>
          <w:numId w:val="26"/>
        </w:numPr>
        <w:rPr>
          <w:rFonts w:cstheme="minorHAnsi"/>
          <w:b/>
          <w:bCs/>
          <w:sz w:val="24"/>
          <w:szCs w:val="24"/>
          <w:lang w:val="en-PH"/>
        </w:rPr>
      </w:pPr>
      <w:r w:rsidRPr="008D00BD">
        <w:rPr>
          <w:rFonts w:cstheme="minorHAnsi"/>
          <w:b/>
          <w:bCs/>
          <w:sz w:val="24"/>
          <w:szCs w:val="24"/>
          <w:lang w:val="en-PH"/>
        </w:rPr>
        <w:t xml:space="preserve">Enabling Healthcare Professionals </w:t>
      </w:r>
    </w:p>
    <w:p w14:paraId="53F4C9D6" w14:textId="41852A91" w:rsidR="00234838" w:rsidRPr="008D00BD" w:rsidRDefault="00234838" w:rsidP="005B057D">
      <w:pPr>
        <w:numPr>
          <w:ilvl w:val="0"/>
          <w:numId w:val="22"/>
        </w:numPr>
        <w:spacing w:after="0"/>
        <w:jc w:val="both"/>
        <w:rPr>
          <w:rFonts w:cstheme="minorHAnsi"/>
          <w:sz w:val="24"/>
          <w:szCs w:val="24"/>
          <w:lang w:val="en-SG"/>
        </w:rPr>
      </w:pPr>
      <w:r w:rsidRPr="008D00BD">
        <w:rPr>
          <w:rFonts w:cstheme="minorHAnsi"/>
          <w:sz w:val="24"/>
          <w:szCs w:val="24"/>
          <w:lang w:val="en-SG"/>
        </w:rPr>
        <w:t xml:space="preserve">12 </w:t>
      </w:r>
      <w:proofErr w:type="gramStart"/>
      <w:r w:rsidRPr="008D00BD">
        <w:rPr>
          <w:rFonts w:cstheme="minorHAnsi"/>
          <w:sz w:val="24"/>
          <w:szCs w:val="24"/>
          <w:lang w:val="en-SG"/>
        </w:rPr>
        <w:t>employees</w:t>
      </w:r>
      <w:proofErr w:type="gramEnd"/>
      <w:r w:rsidRPr="008D00BD">
        <w:rPr>
          <w:rFonts w:cstheme="minorHAnsi"/>
          <w:sz w:val="24"/>
          <w:szCs w:val="24"/>
          <w:lang w:val="en-SG"/>
        </w:rPr>
        <w:t xml:space="preserve"> disease awareness as an education programme </w:t>
      </w:r>
    </w:p>
    <w:p w14:paraId="22226C4F" w14:textId="28F0804C" w:rsidR="00234838" w:rsidRPr="008D00BD" w:rsidRDefault="00234838" w:rsidP="005B057D">
      <w:pPr>
        <w:numPr>
          <w:ilvl w:val="0"/>
          <w:numId w:val="22"/>
        </w:numPr>
        <w:spacing w:after="0"/>
        <w:jc w:val="both"/>
        <w:rPr>
          <w:rFonts w:cstheme="minorHAnsi"/>
          <w:sz w:val="24"/>
          <w:szCs w:val="24"/>
          <w:lang w:val="en-SG"/>
        </w:rPr>
      </w:pPr>
      <w:r w:rsidRPr="008D00BD">
        <w:rPr>
          <w:rFonts w:cstheme="minorHAnsi"/>
          <w:sz w:val="24"/>
          <w:szCs w:val="24"/>
          <w:lang w:val="en-SG"/>
        </w:rPr>
        <w:t xml:space="preserve">HPV vaccination programme for </w:t>
      </w:r>
      <w:r w:rsidR="00670E66" w:rsidRPr="008D00BD">
        <w:rPr>
          <w:rFonts w:cstheme="minorHAnsi"/>
          <w:sz w:val="24"/>
          <w:szCs w:val="24"/>
          <w:lang w:val="en-SG"/>
        </w:rPr>
        <w:t>142</w:t>
      </w:r>
      <w:r w:rsidRPr="008D00BD">
        <w:rPr>
          <w:rFonts w:cstheme="minorHAnsi"/>
          <w:sz w:val="24"/>
          <w:szCs w:val="24"/>
          <w:lang w:val="en-SG"/>
        </w:rPr>
        <w:t xml:space="preserve"> employees</w:t>
      </w:r>
    </w:p>
    <w:p w14:paraId="300FF549" w14:textId="02EBD403" w:rsidR="00234838" w:rsidRPr="008D00BD" w:rsidRDefault="00234838">
      <w:pPr>
        <w:numPr>
          <w:ilvl w:val="0"/>
          <w:numId w:val="22"/>
        </w:numPr>
        <w:spacing w:after="0"/>
        <w:jc w:val="both"/>
        <w:rPr>
          <w:rFonts w:cstheme="minorHAnsi"/>
          <w:sz w:val="24"/>
          <w:szCs w:val="24"/>
          <w:lang w:val="en-SG"/>
        </w:rPr>
      </w:pPr>
      <w:r w:rsidRPr="008D00BD">
        <w:rPr>
          <w:rFonts w:cstheme="minorHAnsi"/>
          <w:sz w:val="24"/>
          <w:szCs w:val="24"/>
          <w:lang w:val="en-SG"/>
        </w:rPr>
        <w:t xml:space="preserve">Sport club for employees  </w:t>
      </w:r>
      <w:r w:rsidR="005B057D" w:rsidRPr="008D00BD">
        <w:rPr>
          <w:rFonts w:cstheme="minorHAnsi"/>
          <w:sz w:val="24"/>
          <w:szCs w:val="24"/>
          <w:lang w:val="en-SG"/>
        </w:rPr>
        <w:t xml:space="preserve"> </w:t>
      </w:r>
    </w:p>
    <w:p w14:paraId="6FAF82B1" w14:textId="4887C8AE" w:rsidR="00670E66" w:rsidRPr="008D00BD" w:rsidRDefault="00670E66" w:rsidP="005B057D">
      <w:pPr>
        <w:numPr>
          <w:ilvl w:val="0"/>
          <w:numId w:val="22"/>
        </w:numPr>
        <w:spacing w:after="0"/>
        <w:jc w:val="both"/>
        <w:rPr>
          <w:rFonts w:cstheme="minorHAnsi"/>
          <w:sz w:val="24"/>
          <w:szCs w:val="24"/>
          <w:lang w:val="en-SG"/>
        </w:rPr>
      </w:pPr>
      <w:r w:rsidRPr="008D00BD">
        <w:rPr>
          <w:rFonts w:cstheme="minorHAnsi"/>
          <w:sz w:val="24"/>
          <w:szCs w:val="24"/>
          <w:lang w:val="en-SG"/>
        </w:rPr>
        <w:t>520 blood bags collected</w:t>
      </w:r>
    </w:p>
    <w:p w14:paraId="268B5D95" w14:textId="2A17C5C1" w:rsidR="00670E66" w:rsidRPr="008D00BD" w:rsidRDefault="00670E66" w:rsidP="005B057D">
      <w:pPr>
        <w:numPr>
          <w:ilvl w:val="0"/>
          <w:numId w:val="22"/>
        </w:numPr>
        <w:spacing w:after="0"/>
        <w:jc w:val="both"/>
        <w:rPr>
          <w:rFonts w:cstheme="minorHAnsi"/>
          <w:sz w:val="24"/>
          <w:szCs w:val="24"/>
          <w:lang w:val="en-SG"/>
        </w:rPr>
      </w:pPr>
      <w:r w:rsidRPr="008D00BD">
        <w:rPr>
          <w:rFonts w:cstheme="minorHAnsi"/>
          <w:sz w:val="24"/>
          <w:szCs w:val="24"/>
          <w:lang w:val="en-SG"/>
        </w:rPr>
        <w:t xml:space="preserve">14,000+ pharmacists across Indonesia got free education from </w:t>
      </w:r>
      <w:proofErr w:type="spellStart"/>
      <w:r w:rsidRPr="008D00BD">
        <w:rPr>
          <w:rFonts w:cstheme="minorHAnsi"/>
          <w:sz w:val="24"/>
          <w:szCs w:val="24"/>
          <w:lang w:val="en-SG"/>
        </w:rPr>
        <w:t>eZEducation</w:t>
      </w:r>
      <w:proofErr w:type="spellEnd"/>
      <w:r w:rsidRPr="008D00BD">
        <w:rPr>
          <w:rFonts w:cstheme="minorHAnsi"/>
          <w:sz w:val="24"/>
          <w:szCs w:val="24"/>
          <w:lang w:val="en-SG"/>
        </w:rPr>
        <w:t xml:space="preserve"> </w:t>
      </w:r>
    </w:p>
    <w:p w14:paraId="4A5E7FCA" w14:textId="1C2A870A" w:rsidR="00234838" w:rsidRPr="008D00BD" w:rsidRDefault="00234838" w:rsidP="005B057D">
      <w:pPr>
        <w:numPr>
          <w:ilvl w:val="0"/>
          <w:numId w:val="22"/>
        </w:numPr>
        <w:spacing w:after="0"/>
        <w:jc w:val="both"/>
        <w:rPr>
          <w:rFonts w:cstheme="minorHAnsi"/>
          <w:sz w:val="24"/>
          <w:szCs w:val="24"/>
          <w:lang w:val="en-SG"/>
        </w:rPr>
      </w:pPr>
      <w:r w:rsidRPr="008D00BD">
        <w:rPr>
          <w:rFonts w:cstheme="minorHAnsi"/>
          <w:sz w:val="24"/>
          <w:szCs w:val="24"/>
          <w:lang w:val="en-SG"/>
        </w:rPr>
        <w:t xml:space="preserve">Medical services for locals in Tabanan village </w:t>
      </w:r>
    </w:p>
    <w:p w14:paraId="587E3573" w14:textId="7CD55231" w:rsidR="005B057D" w:rsidRPr="008D00BD" w:rsidRDefault="005B057D" w:rsidP="005B057D">
      <w:pPr>
        <w:spacing w:after="0"/>
        <w:jc w:val="both"/>
        <w:rPr>
          <w:rFonts w:cstheme="minorHAnsi"/>
          <w:sz w:val="24"/>
          <w:szCs w:val="24"/>
          <w:lang w:val="en-SG"/>
        </w:rPr>
      </w:pPr>
    </w:p>
    <w:p w14:paraId="1EBF24B4" w14:textId="04551C29" w:rsidR="005B057D" w:rsidRPr="008D00BD" w:rsidRDefault="005B057D" w:rsidP="005B057D">
      <w:pPr>
        <w:spacing w:after="0"/>
        <w:jc w:val="both"/>
        <w:rPr>
          <w:rFonts w:cstheme="minorHAnsi"/>
          <w:b/>
          <w:bCs/>
          <w:i/>
          <w:iCs/>
          <w:sz w:val="24"/>
          <w:szCs w:val="24"/>
          <w:lang w:val="en-SG"/>
        </w:rPr>
      </w:pPr>
      <w:r w:rsidRPr="008D00BD">
        <w:rPr>
          <w:rFonts w:cstheme="minorHAnsi"/>
          <w:b/>
          <w:bCs/>
          <w:i/>
          <w:iCs/>
          <w:sz w:val="24"/>
          <w:szCs w:val="24"/>
          <w:lang w:val="en-SG"/>
        </w:rPr>
        <w:t>Nurturing Talent</w:t>
      </w:r>
    </w:p>
    <w:p w14:paraId="10DD6277" w14:textId="77777777" w:rsidR="00234838" w:rsidRPr="008D00BD" w:rsidRDefault="00234838" w:rsidP="00234838">
      <w:pPr>
        <w:rPr>
          <w:rFonts w:cstheme="minorHAnsi"/>
          <w:sz w:val="24"/>
          <w:szCs w:val="24"/>
          <w:lang w:val="en-PH"/>
        </w:rPr>
      </w:pPr>
      <w:r w:rsidRPr="008D00BD">
        <w:rPr>
          <w:rFonts w:cstheme="minorHAnsi"/>
          <w:sz w:val="24"/>
          <w:szCs w:val="24"/>
          <w:lang w:val="en-PH"/>
        </w:rPr>
        <w:t xml:space="preserve">Our APL employees and suppliers work tirelessly every day to bring medicines to those who need it most. We want to focus on creating the right environment to attract, develop and engage a diverse workforce for the sustainable future of our business. We grow our team by addressing: </w:t>
      </w:r>
    </w:p>
    <w:p w14:paraId="18171AEB" w14:textId="77777777" w:rsidR="00234838" w:rsidRPr="008D00BD" w:rsidRDefault="00234838" w:rsidP="00D9237F">
      <w:pPr>
        <w:pStyle w:val="ListParagraph"/>
        <w:numPr>
          <w:ilvl w:val="0"/>
          <w:numId w:val="28"/>
        </w:numPr>
        <w:rPr>
          <w:rFonts w:cstheme="minorHAnsi"/>
          <w:b/>
          <w:bCs/>
          <w:sz w:val="24"/>
          <w:szCs w:val="24"/>
          <w:lang w:val="en-PH"/>
        </w:rPr>
      </w:pPr>
      <w:r w:rsidRPr="008D00BD">
        <w:rPr>
          <w:rFonts w:cstheme="minorHAnsi"/>
          <w:b/>
          <w:bCs/>
          <w:sz w:val="24"/>
          <w:szCs w:val="24"/>
          <w:lang w:val="en-PH"/>
        </w:rPr>
        <w:t xml:space="preserve">Talent Recruitment, Development &amp; Retention </w:t>
      </w:r>
    </w:p>
    <w:p w14:paraId="497058E0" w14:textId="77777777" w:rsidR="00234838" w:rsidRPr="008D00BD" w:rsidRDefault="00234838" w:rsidP="00D9237F">
      <w:pPr>
        <w:pStyle w:val="ListParagraph"/>
        <w:numPr>
          <w:ilvl w:val="0"/>
          <w:numId w:val="28"/>
        </w:numPr>
        <w:rPr>
          <w:rFonts w:cstheme="minorHAnsi"/>
          <w:b/>
          <w:bCs/>
          <w:sz w:val="24"/>
          <w:szCs w:val="24"/>
          <w:lang w:val="en-PH"/>
        </w:rPr>
      </w:pPr>
      <w:r w:rsidRPr="008D00BD">
        <w:rPr>
          <w:rFonts w:cstheme="minorHAnsi"/>
          <w:b/>
          <w:bCs/>
          <w:sz w:val="24"/>
          <w:szCs w:val="24"/>
          <w:lang w:val="en-PH"/>
        </w:rPr>
        <w:t xml:space="preserve">Workplace Health &amp; Safety </w:t>
      </w:r>
    </w:p>
    <w:p w14:paraId="760E695B" w14:textId="77777777" w:rsidR="00234838" w:rsidRPr="008D00BD" w:rsidRDefault="00234838" w:rsidP="00D9237F">
      <w:pPr>
        <w:pStyle w:val="ListParagraph"/>
        <w:numPr>
          <w:ilvl w:val="0"/>
          <w:numId w:val="28"/>
        </w:numPr>
        <w:rPr>
          <w:rFonts w:cstheme="minorHAnsi"/>
          <w:b/>
          <w:bCs/>
          <w:sz w:val="24"/>
          <w:szCs w:val="24"/>
          <w:lang w:val="en-PH"/>
        </w:rPr>
      </w:pPr>
      <w:r w:rsidRPr="008D00BD">
        <w:rPr>
          <w:rFonts w:cstheme="minorHAnsi"/>
          <w:b/>
          <w:bCs/>
          <w:sz w:val="24"/>
          <w:szCs w:val="24"/>
          <w:lang w:val="en-PH"/>
        </w:rPr>
        <w:lastRenderedPageBreak/>
        <w:t xml:space="preserve">Employee Engagement </w:t>
      </w:r>
    </w:p>
    <w:p w14:paraId="21ECBC0D" w14:textId="77777777" w:rsidR="00234838" w:rsidRPr="008D00BD" w:rsidRDefault="00234838" w:rsidP="00D9237F">
      <w:pPr>
        <w:pStyle w:val="ListParagraph"/>
        <w:numPr>
          <w:ilvl w:val="0"/>
          <w:numId w:val="28"/>
        </w:numPr>
        <w:rPr>
          <w:rFonts w:cstheme="minorHAnsi"/>
          <w:b/>
          <w:bCs/>
          <w:sz w:val="24"/>
          <w:szCs w:val="24"/>
          <w:lang w:val="en-PH"/>
        </w:rPr>
      </w:pPr>
      <w:r w:rsidRPr="008D00BD">
        <w:rPr>
          <w:rFonts w:cstheme="minorHAnsi"/>
          <w:b/>
          <w:bCs/>
          <w:sz w:val="24"/>
          <w:szCs w:val="24"/>
          <w:lang w:val="en-PH"/>
        </w:rPr>
        <w:t xml:space="preserve">Employee Wellbeing </w:t>
      </w:r>
    </w:p>
    <w:p w14:paraId="11F6F918" w14:textId="01491707" w:rsidR="00234838" w:rsidRPr="008D00BD" w:rsidRDefault="00234838" w:rsidP="00D9237F">
      <w:pPr>
        <w:pStyle w:val="ListParagraph"/>
        <w:numPr>
          <w:ilvl w:val="0"/>
          <w:numId w:val="28"/>
        </w:numPr>
        <w:rPr>
          <w:rFonts w:cstheme="minorHAnsi"/>
          <w:b/>
          <w:bCs/>
          <w:sz w:val="24"/>
          <w:szCs w:val="24"/>
          <w:lang w:val="en-PH"/>
        </w:rPr>
      </w:pPr>
      <w:r w:rsidRPr="008D00BD">
        <w:rPr>
          <w:rFonts w:cstheme="minorHAnsi"/>
          <w:b/>
          <w:bCs/>
          <w:sz w:val="24"/>
          <w:szCs w:val="24"/>
          <w:lang w:val="en-PH"/>
        </w:rPr>
        <w:t xml:space="preserve">Diversity &amp; Inclusion </w:t>
      </w:r>
    </w:p>
    <w:p w14:paraId="1AFDFA34" w14:textId="64275F7E" w:rsidR="00670E66" w:rsidRPr="008D00BD" w:rsidRDefault="00670E66" w:rsidP="00F7186F">
      <w:pPr>
        <w:numPr>
          <w:ilvl w:val="0"/>
          <w:numId w:val="22"/>
        </w:numPr>
        <w:autoSpaceDE w:val="0"/>
        <w:autoSpaceDN w:val="0"/>
        <w:adjustRightInd w:val="0"/>
        <w:spacing w:after="0" w:line="240" w:lineRule="auto"/>
        <w:jc w:val="both"/>
        <w:rPr>
          <w:rFonts w:cstheme="minorHAnsi"/>
          <w:sz w:val="24"/>
          <w:szCs w:val="24"/>
          <w:lang w:val="en-SG"/>
        </w:rPr>
      </w:pPr>
      <w:r w:rsidRPr="008D00BD">
        <w:rPr>
          <w:rFonts w:cstheme="minorHAnsi"/>
          <w:sz w:val="24"/>
          <w:szCs w:val="24"/>
          <w:lang w:val="en-SG"/>
        </w:rPr>
        <w:t>24 well-being programme sessions</w:t>
      </w:r>
    </w:p>
    <w:p w14:paraId="55874D39" w14:textId="1088B095" w:rsidR="00670E66" w:rsidRPr="008D00BD" w:rsidRDefault="001C26A7" w:rsidP="00F7186F">
      <w:pPr>
        <w:numPr>
          <w:ilvl w:val="0"/>
          <w:numId w:val="22"/>
        </w:numPr>
        <w:autoSpaceDE w:val="0"/>
        <w:autoSpaceDN w:val="0"/>
        <w:adjustRightInd w:val="0"/>
        <w:spacing w:after="0" w:line="240" w:lineRule="auto"/>
        <w:jc w:val="both"/>
        <w:rPr>
          <w:rFonts w:cstheme="minorHAnsi"/>
          <w:sz w:val="24"/>
          <w:szCs w:val="24"/>
          <w:lang w:val="en-SG"/>
        </w:rPr>
      </w:pPr>
      <w:r w:rsidRPr="008D00BD">
        <w:rPr>
          <w:rFonts w:cstheme="minorHAnsi"/>
          <w:sz w:val="24"/>
          <w:szCs w:val="24"/>
          <w:lang w:val="en-SG"/>
        </w:rPr>
        <w:t>100% training sessions accomplishment by APL employees</w:t>
      </w:r>
    </w:p>
    <w:p w14:paraId="0111E783" w14:textId="7E338EE6" w:rsidR="00670E66" w:rsidRPr="008D00BD" w:rsidRDefault="00670E66" w:rsidP="00F7186F">
      <w:pPr>
        <w:numPr>
          <w:ilvl w:val="0"/>
          <w:numId w:val="22"/>
        </w:numPr>
        <w:autoSpaceDE w:val="0"/>
        <w:autoSpaceDN w:val="0"/>
        <w:adjustRightInd w:val="0"/>
        <w:spacing w:after="0" w:line="240" w:lineRule="auto"/>
        <w:jc w:val="both"/>
        <w:rPr>
          <w:rFonts w:cstheme="minorHAnsi"/>
          <w:sz w:val="24"/>
          <w:szCs w:val="24"/>
          <w:lang w:val="en-SG"/>
        </w:rPr>
      </w:pPr>
      <w:r w:rsidRPr="008D00BD">
        <w:rPr>
          <w:rFonts w:cstheme="minorHAnsi"/>
          <w:sz w:val="24"/>
          <w:szCs w:val="24"/>
          <w:lang w:val="en-SG"/>
        </w:rPr>
        <w:t xml:space="preserve">Partnership with Universities in Indonesia to nurture the young talent </w:t>
      </w:r>
    </w:p>
    <w:p w14:paraId="40830A6B" w14:textId="417AA713" w:rsidR="00670E66" w:rsidRPr="008D00BD" w:rsidRDefault="00670E66" w:rsidP="00D9237F">
      <w:pPr>
        <w:autoSpaceDE w:val="0"/>
        <w:autoSpaceDN w:val="0"/>
        <w:adjustRightInd w:val="0"/>
        <w:spacing w:after="0" w:line="240" w:lineRule="auto"/>
        <w:jc w:val="both"/>
        <w:rPr>
          <w:rFonts w:cstheme="minorHAnsi"/>
          <w:sz w:val="24"/>
          <w:szCs w:val="24"/>
          <w:lang w:val="en-SG"/>
        </w:rPr>
      </w:pPr>
    </w:p>
    <w:p w14:paraId="44F1E83B" w14:textId="40480905" w:rsidR="00D96BD9" w:rsidRPr="008D00BD" w:rsidRDefault="00D55A9C" w:rsidP="008D00BD">
      <w:pPr>
        <w:spacing w:after="0"/>
        <w:jc w:val="both"/>
        <w:rPr>
          <w:rFonts w:cstheme="minorHAnsi"/>
          <w:b/>
          <w:bCs/>
          <w:i/>
          <w:iCs/>
          <w:sz w:val="24"/>
          <w:szCs w:val="24"/>
          <w:lang w:val="en-US"/>
        </w:rPr>
      </w:pPr>
      <w:r w:rsidRPr="008D00BD">
        <w:rPr>
          <w:rFonts w:cstheme="minorHAnsi"/>
          <w:b/>
          <w:bCs/>
          <w:i/>
          <w:iCs/>
          <w:sz w:val="24"/>
          <w:szCs w:val="24"/>
          <w:lang w:val="en-US"/>
        </w:rPr>
        <w:t xml:space="preserve">Setting </w:t>
      </w:r>
      <w:r w:rsidR="00D96BD9" w:rsidRPr="008D00BD">
        <w:rPr>
          <w:rFonts w:cstheme="minorHAnsi"/>
          <w:b/>
          <w:bCs/>
          <w:i/>
          <w:iCs/>
          <w:sz w:val="24"/>
          <w:szCs w:val="24"/>
          <w:lang w:val="en-US"/>
        </w:rPr>
        <w:t xml:space="preserve">the highest standards of integrity </w:t>
      </w:r>
    </w:p>
    <w:p w14:paraId="52BB87C3" w14:textId="77777777" w:rsidR="001C26A7" w:rsidRPr="008D00BD" w:rsidRDefault="001C26A7" w:rsidP="001C26A7">
      <w:pPr>
        <w:rPr>
          <w:rFonts w:cstheme="minorHAnsi"/>
          <w:sz w:val="24"/>
          <w:szCs w:val="24"/>
          <w:lang w:val="en-PH"/>
        </w:rPr>
      </w:pPr>
      <w:r w:rsidRPr="008D00BD">
        <w:rPr>
          <w:rFonts w:cstheme="minorHAnsi"/>
          <w:sz w:val="24"/>
          <w:szCs w:val="24"/>
          <w:lang w:val="en-PH"/>
        </w:rPr>
        <w:t xml:space="preserve">The foundation of APL’s business has always been built upon us operating at the utmost levels of integrity. Our clients trust us to protect their products, reputation, and data. We do this by ensuring the integrity of the supply chain by putting robust systems in place to address: </w:t>
      </w:r>
    </w:p>
    <w:p w14:paraId="7F5415E2" w14:textId="77777777" w:rsidR="001C26A7" w:rsidRPr="008D00BD" w:rsidRDefault="001C26A7" w:rsidP="001C26A7">
      <w:pPr>
        <w:pStyle w:val="ListParagraph"/>
        <w:numPr>
          <w:ilvl w:val="0"/>
          <w:numId w:val="30"/>
        </w:numPr>
        <w:rPr>
          <w:rFonts w:cstheme="minorHAnsi"/>
          <w:b/>
          <w:bCs/>
          <w:sz w:val="24"/>
          <w:szCs w:val="24"/>
          <w:lang w:val="en-PH"/>
        </w:rPr>
      </w:pPr>
      <w:r w:rsidRPr="008D00BD">
        <w:rPr>
          <w:rFonts w:cstheme="minorHAnsi"/>
          <w:b/>
          <w:bCs/>
          <w:sz w:val="24"/>
          <w:szCs w:val="24"/>
          <w:lang w:val="en-PH"/>
        </w:rPr>
        <w:t xml:space="preserve">Product Quality &amp; Security </w:t>
      </w:r>
    </w:p>
    <w:p w14:paraId="57D87B55" w14:textId="77777777" w:rsidR="001C26A7" w:rsidRPr="008D00BD" w:rsidRDefault="001C26A7" w:rsidP="001C26A7">
      <w:pPr>
        <w:pStyle w:val="ListParagraph"/>
        <w:numPr>
          <w:ilvl w:val="0"/>
          <w:numId w:val="30"/>
        </w:numPr>
        <w:rPr>
          <w:rFonts w:cstheme="minorHAnsi"/>
          <w:b/>
          <w:bCs/>
          <w:sz w:val="24"/>
          <w:szCs w:val="24"/>
          <w:lang w:val="en-PH"/>
        </w:rPr>
      </w:pPr>
      <w:r w:rsidRPr="008D00BD">
        <w:rPr>
          <w:rFonts w:cstheme="minorHAnsi"/>
          <w:b/>
          <w:bCs/>
          <w:sz w:val="24"/>
          <w:szCs w:val="24"/>
          <w:lang w:val="en-PH"/>
        </w:rPr>
        <w:t xml:space="preserve">Counterfeit Products </w:t>
      </w:r>
    </w:p>
    <w:p w14:paraId="27004C04" w14:textId="77777777" w:rsidR="001C26A7" w:rsidRPr="008D00BD" w:rsidRDefault="001C26A7" w:rsidP="001C26A7">
      <w:pPr>
        <w:pStyle w:val="ListParagraph"/>
        <w:numPr>
          <w:ilvl w:val="0"/>
          <w:numId w:val="30"/>
        </w:numPr>
        <w:rPr>
          <w:rFonts w:cstheme="minorHAnsi"/>
          <w:b/>
          <w:bCs/>
          <w:sz w:val="24"/>
          <w:szCs w:val="24"/>
          <w:lang w:val="en-PH"/>
        </w:rPr>
      </w:pPr>
      <w:r w:rsidRPr="008D00BD">
        <w:rPr>
          <w:rFonts w:cstheme="minorHAnsi"/>
          <w:b/>
          <w:bCs/>
          <w:sz w:val="24"/>
          <w:szCs w:val="24"/>
          <w:lang w:val="en-PH"/>
        </w:rPr>
        <w:t>Parallel Trade</w:t>
      </w:r>
    </w:p>
    <w:p w14:paraId="5170EAA7" w14:textId="77777777" w:rsidR="001C26A7" w:rsidRPr="008D00BD" w:rsidRDefault="001C26A7" w:rsidP="001C26A7">
      <w:pPr>
        <w:pStyle w:val="ListParagraph"/>
        <w:numPr>
          <w:ilvl w:val="0"/>
          <w:numId w:val="30"/>
        </w:numPr>
        <w:rPr>
          <w:rFonts w:cstheme="minorHAnsi"/>
          <w:b/>
          <w:bCs/>
          <w:sz w:val="24"/>
          <w:szCs w:val="24"/>
          <w:lang w:val="en-PH"/>
        </w:rPr>
      </w:pPr>
      <w:r w:rsidRPr="008D00BD">
        <w:rPr>
          <w:rFonts w:cstheme="minorHAnsi"/>
          <w:b/>
          <w:bCs/>
          <w:sz w:val="24"/>
          <w:szCs w:val="24"/>
          <w:lang w:val="en-PH"/>
        </w:rPr>
        <w:t xml:space="preserve">Bribery &amp; Corruption </w:t>
      </w:r>
    </w:p>
    <w:p w14:paraId="73E6E128" w14:textId="77777777" w:rsidR="001C26A7" w:rsidRPr="008D00BD" w:rsidRDefault="001C26A7" w:rsidP="001C26A7">
      <w:pPr>
        <w:pStyle w:val="ListParagraph"/>
        <w:numPr>
          <w:ilvl w:val="0"/>
          <w:numId w:val="30"/>
        </w:numPr>
        <w:rPr>
          <w:rFonts w:cstheme="minorHAnsi"/>
          <w:b/>
          <w:bCs/>
          <w:sz w:val="24"/>
          <w:szCs w:val="24"/>
          <w:lang w:val="en-PH"/>
        </w:rPr>
      </w:pPr>
      <w:r w:rsidRPr="008D00BD">
        <w:rPr>
          <w:rFonts w:cstheme="minorHAnsi"/>
          <w:b/>
          <w:bCs/>
          <w:sz w:val="24"/>
          <w:szCs w:val="24"/>
          <w:lang w:val="en-PH"/>
        </w:rPr>
        <w:t>Public Policy</w:t>
      </w:r>
    </w:p>
    <w:p w14:paraId="7B58A939" w14:textId="77777777" w:rsidR="001C26A7" w:rsidRPr="008D00BD" w:rsidRDefault="001C26A7" w:rsidP="001C26A7">
      <w:pPr>
        <w:pStyle w:val="ListParagraph"/>
        <w:numPr>
          <w:ilvl w:val="0"/>
          <w:numId w:val="30"/>
        </w:numPr>
        <w:rPr>
          <w:rFonts w:cstheme="minorHAnsi"/>
          <w:b/>
          <w:bCs/>
          <w:sz w:val="24"/>
          <w:szCs w:val="24"/>
          <w:lang w:val="en-PH"/>
        </w:rPr>
      </w:pPr>
      <w:r w:rsidRPr="008D00BD">
        <w:rPr>
          <w:rFonts w:cstheme="minorHAnsi"/>
          <w:b/>
          <w:bCs/>
          <w:sz w:val="24"/>
          <w:szCs w:val="24"/>
          <w:lang w:val="en-PH"/>
        </w:rPr>
        <w:t xml:space="preserve">Responsible Sales &amp; Marketing </w:t>
      </w:r>
    </w:p>
    <w:p w14:paraId="1360ECEA" w14:textId="77777777" w:rsidR="001C26A7" w:rsidRPr="008D00BD" w:rsidRDefault="001C26A7" w:rsidP="001C26A7">
      <w:pPr>
        <w:pStyle w:val="ListParagraph"/>
        <w:numPr>
          <w:ilvl w:val="0"/>
          <w:numId w:val="30"/>
        </w:numPr>
        <w:rPr>
          <w:rFonts w:cstheme="minorHAnsi"/>
          <w:b/>
          <w:bCs/>
          <w:sz w:val="24"/>
          <w:szCs w:val="24"/>
          <w:lang w:val="en-PH"/>
        </w:rPr>
      </w:pPr>
      <w:r w:rsidRPr="008D00BD">
        <w:rPr>
          <w:rFonts w:cstheme="minorHAnsi"/>
          <w:b/>
          <w:bCs/>
          <w:sz w:val="24"/>
          <w:szCs w:val="24"/>
          <w:lang w:val="en-PH"/>
        </w:rPr>
        <w:t>Responsible Sourcing</w:t>
      </w:r>
    </w:p>
    <w:p w14:paraId="086D9491" w14:textId="77777777" w:rsidR="001C26A7" w:rsidRPr="008D00BD" w:rsidRDefault="001C26A7" w:rsidP="001C26A7">
      <w:pPr>
        <w:pStyle w:val="ListParagraph"/>
        <w:numPr>
          <w:ilvl w:val="0"/>
          <w:numId w:val="30"/>
        </w:numPr>
        <w:rPr>
          <w:rFonts w:cstheme="minorHAnsi"/>
          <w:b/>
          <w:bCs/>
          <w:sz w:val="24"/>
          <w:szCs w:val="24"/>
          <w:lang w:val="en-PH"/>
        </w:rPr>
      </w:pPr>
      <w:r w:rsidRPr="008D00BD">
        <w:rPr>
          <w:rFonts w:cstheme="minorHAnsi"/>
          <w:b/>
          <w:bCs/>
          <w:sz w:val="24"/>
          <w:szCs w:val="24"/>
          <w:lang w:val="en-PH"/>
        </w:rPr>
        <w:t xml:space="preserve">Data Privacy &amp; Security </w:t>
      </w:r>
    </w:p>
    <w:p w14:paraId="268EE387" w14:textId="77777777" w:rsidR="001C26A7" w:rsidRPr="008D00BD" w:rsidRDefault="001C26A7" w:rsidP="00DC141E">
      <w:pPr>
        <w:jc w:val="both"/>
        <w:rPr>
          <w:rFonts w:cstheme="minorHAnsi"/>
          <w:b/>
          <w:bCs/>
          <w:i/>
          <w:iCs/>
          <w:sz w:val="24"/>
          <w:szCs w:val="24"/>
          <w:lang w:val="en-US"/>
        </w:rPr>
      </w:pPr>
    </w:p>
    <w:p w14:paraId="50A51EDA" w14:textId="414EAC2E" w:rsidR="005B057D" w:rsidRPr="008D00BD" w:rsidRDefault="005B057D" w:rsidP="00207440">
      <w:pPr>
        <w:pStyle w:val="ListParagraph"/>
        <w:numPr>
          <w:ilvl w:val="0"/>
          <w:numId w:val="25"/>
        </w:numPr>
        <w:jc w:val="both"/>
        <w:rPr>
          <w:rFonts w:cstheme="minorHAnsi"/>
          <w:sz w:val="24"/>
          <w:szCs w:val="24"/>
          <w:lang w:val="en-US"/>
        </w:rPr>
      </w:pPr>
      <w:r w:rsidRPr="008D00BD">
        <w:rPr>
          <w:rFonts w:cstheme="minorHAnsi"/>
          <w:sz w:val="24"/>
          <w:szCs w:val="24"/>
          <w:lang w:val="en-US"/>
        </w:rPr>
        <w:t>Creat</w:t>
      </w:r>
      <w:r w:rsidR="001C26A7" w:rsidRPr="008D00BD">
        <w:rPr>
          <w:rFonts w:cstheme="minorHAnsi"/>
          <w:sz w:val="24"/>
          <w:szCs w:val="24"/>
          <w:lang w:val="en-US"/>
        </w:rPr>
        <w:t>ed</w:t>
      </w:r>
      <w:r w:rsidRPr="008D00BD">
        <w:rPr>
          <w:rFonts w:cstheme="minorHAnsi"/>
          <w:sz w:val="24"/>
          <w:szCs w:val="24"/>
          <w:lang w:val="en-US"/>
        </w:rPr>
        <w:t xml:space="preserve"> awareness about sustainability among suppliers and improving responsible sourcing by conducting education session on supplier day </w:t>
      </w:r>
    </w:p>
    <w:p w14:paraId="07CE4857" w14:textId="2B9ABA74" w:rsidR="001C26A7" w:rsidRPr="008D00BD" w:rsidRDefault="008A66DD" w:rsidP="00207440">
      <w:pPr>
        <w:pStyle w:val="ListParagraph"/>
        <w:numPr>
          <w:ilvl w:val="0"/>
          <w:numId w:val="25"/>
        </w:numPr>
        <w:jc w:val="both"/>
        <w:rPr>
          <w:rFonts w:cstheme="minorHAnsi"/>
          <w:sz w:val="24"/>
          <w:szCs w:val="24"/>
          <w:lang w:val="en-US"/>
        </w:rPr>
      </w:pPr>
      <w:ins w:id="2" w:author="Koh, Ling Di" w:date="2023-05-08T15:08:00Z">
        <w:r>
          <w:rPr>
            <w:rFonts w:cstheme="minorHAnsi"/>
            <w:noProof/>
            <w:color w:val="000000" w:themeColor="text1"/>
            <w:sz w:val="24"/>
            <w:szCs w:val="24"/>
            <w:lang w:val="en-US"/>
          </w:rPr>
          <w:drawing>
            <wp:anchor distT="0" distB="0" distL="114300" distR="114300" simplePos="0" relativeHeight="251659264" behindDoc="0" locked="0" layoutInCell="1" allowOverlap="1" wp14:anchorId="2AD204EB" wp14:editId="765D8FA3">
              <wp:simplePos x="0" y="0"/>
              <wp:positionH relativeFrom="column">
                <wp:posOffset>2881424</wp:posOffset>
              </wp:positionH>
              <wp:positionV relativeFrom="paragraph">
                <wp:posOffset>668655</wp:posOffset>
              </wp:positionV>
              <wp:extent cx="3019425" cy="2012950"/>
              <wp:effectExtent l="0" t="0" r="9525" b="6350"/>
              <wp:wrapSquare wrapText="bothSides"/>
              <wp:docPr id="2" name="Picture 2" descr="A collage of several peop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ollage of several people&#10;&#10;Description automatically generated with low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19425" cy="2012950"/>
                      </a:xfrm>
                      <a:prstGeom prst="rect">
                        <a:avLst/>
                      </a:prstGeom>
                    </pic:spPr>
                  </pic:pic>
                </a:graphicData>
              </a:graphic>
            </wp:anchor>
          </w:drawing>
        </w:r>
      </w:ins>
      <w:r w:rsidR="001C26A7" w:rsidRPr="008D00BD">
        <w:rPr>
          <w:rFonts w:cstheme="minorHAnsi"/>
          <w:sz w:val="24"/>
          <w:szCs w:val="24"/>
          <w:lang w:val="en-US"/>
        </w:rPr>
        <w:t xml:space="preserve">Achieved Good Pharmaceutical Distribution Practice, Good Distribution Practice of Medical Device, ISO 27001:2013 and 9001:2015 certification for our facilities and work process </w:t>
      </w:r>
    </w:p>
    <w:p w14:paraId="2D581139" w14:textId="5E4F604B" w:rsidR="00C623D9" w:rsidRPr="008D00BD" w:rsidRDefault="001C26A7" w:rsidP="008D00BD">
      <w:pPr>
        <w:jc w:val="both"/>
        <w:rPr>
          <w:rFonts w:cstheme="minorHAnsi"/>
          <w:b/>
          <w:bCs/>
          <w:i/>
          <w:iCs/>
          <w:sz w:val="24"/>
          <w:szCs w:val="24"/>
          <w:lang w:val="en-US"/>
        </w:rPr>
      </w:pPr>
      <w:r w:rsidRPr="008D00BD">
        <w:rPr>
          <w:rFonts w:cstheme="minorHAnsi"/>
          <w:b/>
          <w:bCs/>
          <w:sz w:val="24"/>
          <w:szCs w:val="24"/>
          <w:lang w:val="en-US"/>
        </w:rPr>
        <w:t xml:space="preserve"> </w:t>
      </w:r>
      <w:r w:rsidR="008B545D" w:rsidRPr="008D00BD">
        <w:rPr>
          <w:rFonts w:cstheme="minorHAnsi"/>
          <w:b/>
          <w:bCs/>
          <w:i/>
          <w:iCs/>
          <w:sz w:val="24"/>
          <w:szCs w:val="24"/>
          <w:lang w:val="en-US"/>
        </w:rPr>
        <w:t xml:space="preserve">Respecting the Environment </w:t>
      </w:r>
    </w:p>
    <w:p w14:paraId="21C789BE" w14:textId="19D41B62" w:rsidR="001C26A7" w:rsidRPr="008D00BD" w:rsidRDefault="001C26A7" w:rsidP="001C26A7">
      <w:pPr>
        <w:rPr>
          <w:rFonts w:cstheme="minorHAnsi"/>
          <w:sz w:val="24"/>
          <w:szCs w:val="24"/>
          <w:lang w:val="en-PH"/>
        </w:rPr>
      </w:pPr>
      <w:r w:rsidRPr="008D00BD">
        <w:rPr>
          <w:rFonts w:cstheme="minorHAnsi"/>
          <w:sz w:val="24"/>
          <w:szCs w:val="24"/>
          <w:lang w:val="en-PH"/>
        </w:rPr>
        <w:t xml:space="preserve">Climate change is a reality that not only affects health outcomes, but also directly impacts our mission of making healthcare accessible to the communities we serve. APL believes that we have an ethical responsibility to protect the environment and comply with environmental laws and regulations. We will take an active role in Respecting the Environment by tackling: </w:t>
      </w:r>
    </w:p>
    <w:p w14:paraId="7EFC03C7" w14:textId="77777777" w:rsidR="001C26A7" w:rsidRPr="008D00BD" w:rsidRDefault="001C26A7" w:rsidP="001C26A7">
      <w:pPr>
        <w:pStyle w:val="ListParagraph"/>
        <w:numPr>
          <w:ilvl w:val="0"/>
          <w:numId w:val="29"/>
        </w:numPr>
        <w:rPr>
          <w:rFonts w:cstheme="minorHAnsi"/>
          <w:b/>
          <w:bCs/>
          <w:sz w:val="24"/>
          <w:szCs w:val="24"/>
          <w:lang w:val="en-PH"/>
        </w:rPr>
      </w:pPr>
      <w:r w:rsidRPr="008D00BD">
        <w:rPr>
          <w:rFonts w:cstheme="minorHAnsi"/>
          <w:b/>
          <w:bCs/>
          <w:sz w:val="24"/>
          <w:szCs w:val="24"/>
          <w:lang w:val="en-PH"/>
        </w:rPr>
        <w:t>Climate Resilience</w:t>
      </w:r>
    </w:p>
    <w:p w14:paraId="2529ED9E" w14:textId="11D71F00" w:rsidR="001C26A7" w:rsidRPr="008D00BD" w:rsidRDefault="001C26A7" w:rsidP="001C26A7">
      <w:pPr>
        <w:pStyle w:val="ListParagraph"/>
        <w:numPr>
          <w:ilvl w:val="0"/>
          <w:numId w:val="29"/>
        </w:numPr>
        <w:rPr>
          <w:rFonts w:cstheme="minorHAnsi"/>
          <w:b/>
          <w:bCs/>
          <w:sz w:val="24"/>
          <w:szCs w:val="24"/>
          <w:lang w:val="en-PH"/>
        </w:rPr>
      </w:pPr>
      <w:r w:rsidRPr="008D00BD">
        <w:rPr>
          <w:rFonts w:cstheme="minorHAnsi"/>
          <w:b/>
          <w:bCs/>
          <w:sz w:val="24"/>
          <w:szCs w:val="24"/>
          <w:lang w:val="en-PH"/>
        </w:rPr>
        <w:t xml:space="preserve">Climate Change Mitigation &amp; Energy Efficiency </w:t>
      </w:r>
    </w:p>
    <w:p w14:paraId="548D97D8" w14:textId="722C375F" w:rsidR="001C26A7" w:rsidRPr="008D00BD" w:rsidRDefault="001C26A7" w:rsidP="001C26A7">
      <w:pPr>
        <w:pStyle w:val="ListParagraph"/>
        <w:numPr>
          <w:ilvl w:val="0"/>
          <w:numId w:val="29"/>
        </w:numPr>
        <w:rPr>
          <w:rFonts w:cstheme="minorHAnsi"/>
          <w:b/>
          <w:bCs/>
          <w:sz w:val="24"/>
          <w:szCs w:val="24"/>
          <w:lang w:val="en-PH"/>
        </w:rPr>
      </w:pPr>
      <w:r w:rsidRPr="008D00BD">
        <w:rPr>
          <w:rFonts w:cstheme="minorHAnsi"/>
          <w:b/>
          <w:bCs/>
          <w:sz w:val="24"/>
          <w:szCs w:val="24"/>
          <w:lang w:val="en-PH"/>
        </w:rPr>
        <w:lastRenderedPageBreak/>
        <w:t xml:space="preserve">Responsible Waste Management </w:t>
      </w:r>
    </w:p>
    <w:p w14:paraId="57072451" w14:textId="77777777" w:rsidR="001C26A7" w:rsidRPr="008D00BD" w:rsidRDefault="001C26A7" w:rsidP="001C26A7">
      <w:pPr>
        <w:pStyle w:val="ListParagraph"/>
        <w:numPr>
          <w:ilvl w:val="0"/>
          <w:numId w:val="29"/>
        </w:numPr>
        <w:rPr>
          <w:rFonts w:cstheme="minorHAnsi"/>
          <w:b/>
          <w:bCs/>
          <w:sz w:val="24"/>
          <w:szCs w:val="24"/>
          <w:lang w:val="en-PH"/>
        </w:rPr>
      </w:pPr>
      <w:r w:rsidRPr="008D00BD">
        <w:rPr>
          <w:rFonts w:cstheme="minorHAnsi"/>
          <w:b/>
          <w:bCs/>
          <w:sz w:val="24"/>
          <w:szCs w:val="24"/>
          <w:lang w:val="en-PH"/>
        </w:rPr>
        <w:t xml:space="preserve">Environmental Compliance </w:t>
      </w:r>
    </w:p>
    <w:p w14:paraId="41FD43D8" w14:textId="1140390B" w:rsidR="001C26A7" w:rsidRPr="008D00BD" w:rsidRDefault="001C26A7" w:rsidP="00DC141E">
      <w:pPr>
        <w:numPr>
          <w:ilvl w:val="0"/>
          <w:numId w:val="24"/>
        </w:numPr>
        <w:spacing w:after="0"/>
        <w:jc w:val="both"/>
        <w:rPr>
          <w:rFonts w:cstheme="minorHAnsi"/>
          <w:sz w:val="24"/>
          <w:szCs w:val="24"/>
          <w:lang w:val="en-SG"/>
        </w:rPr>
      </w:pPr>
      <w:r w:rsidRPr="008D00BD">
        <w:rPr>
          <w:rFonts w:cstheme="minorHAnsi"/>
          <w:sz w:val="24"/>
          <w:szCs w:val="24"/>
          <w:lang w:val="en-SG"/>
        </w:rPr>
        <w:t xml:space="preserve">2,094 tons Co2 reduced from offset activities </w:t>
      </w:r>
    </w:p>
    <w:p w14:paraId="7F496D18" w14:textId="5C5A5007" w:rsidR="001C26A7" w:rsidRPr="008D00BD" w:rsidRDefault="001C26A7" w:rsidP="00DC141E">
      <w:pPr>
        <w:numPr>
          <w:ilvl w:val="0"/>
          <w:numId w:val="24"/>
        </w:numPr>
        <w:spacing w:after="0"/>
        <w:jc w:val="both"/>
        <w:rPr>
          <w:rFonts w:cstheme="minorHAnsi"/>
          <w:sz w:val="24"/>
          <w:szCs w:val="24"/>
          <w:lang w:val="en-SG"/>
        </w:rPr>
      </w:pPr>
      <w:r w:rsidRPr="008D00BD">
        <w:rPr>
          <w:rFonts w:cstheme="minorHAnsi"/>
          <w:sz w:val="24"/>
          <w:szCs w:val="24"/>
          <w:lang w:val="en-SG"/>
        </w:rPr>
        <w:t xml:space="preserve">2,864 trees have been planted </w:t>
      </w:r>
    </w:p>
    <w:p w14:paraId="0F22A75A" w14:textId="73DACA95" w:rsidR="001A11E0" w:rsidRPr="008D00BD" w:rsidRDefault="00DC45EB" w:rsidP="00DC141E">
      <w:pPr>
        <w:numPr>
          <w:ilvl w:val="0"/>
          <w:numId w:val="24"/>
        </w:numPr>
        <w:spacing w:after="0"/>
        <w:jc w:val="both"/>
        <w:rPr>
          <w:rFonts w:cstheme="minorHAnsi"/>
          <w:sz w:val="24"/>
          <w:szCs w:val="24"/>
          <w:lang w:val="en-SG"/>
        </w:rPr>
      </w:pPr>
      <w:r w:rsidRPr="008D00BD">
        <w:rPr>
          <w:rFonts w:cstheme="minorHAnsi"/>
          <w:sz w:val="24"/>
          <w:szCs w:val="24"/>
          <w:lang w:val="en-US"/>
        </w:rPr>
        <w:t xml:space="preserve">Implemented Energy Management Systems </w:t>
      </w:r>
      <w:r w:rsidR="006378D0" w:rsidRPr="008D00BD">
        <w:rPr>
          <w:rFonts w:cstheme="minorHAnsi"/>
          <w:sz w:val="24"/>
          <w:szCs w:val="24"/>
          <w:lang w:val="en-US"/>
        </w:rPr>
        <w:t xml:space="preserve">and solar panels installation at </w:t>
      </w:r>
      <w:r w:rsidRPr="008D00BD">
        <w:rPr>
          <w:rFonts w:cstheme="minorHAnsi"/>
          <w:sz w:val="24"/>
          <w:szCs w:val="24"/>
          <w:lang w:val="en-US"/>
        </w:rPr>
        <w:t xml:space="preserve">our </w:t>
      </w:r>
      <w:r w:rsidR="005B057D" w:rsidRPr="008D00BD">
        <w:rPr>
          <w:rFonts w:cstheme="minorHAnsi"/>
          <w:sz w:val="24"/>
          <w:szCs w:val="24"/>
          <w:lang w:val="en-US"/>
        </w:rPr>
        <w:t xml:space="preserve">distribution center </w:t>
      </w:r>
      <w:r w:rsidR="00F00FB6" w:rsidRPr="008D00BD">
        <w:rPr>
          <w:rFonts w:cstheme="minorHAnsi"/>
          <w:sz w:val="24"/>
          <w:szCs w:val="24"/>
          <w:lang w:val="en-US"/>
        </w:rPr>
        <w:t>to optimize energy consumptio</w:t>
      </w:r>
      <w:r w:rsidR="00133686" w:rsidRPr="008D00BD">
        <w:rPr>
          <w:rFonts w:cstheme="minorHAnsi"/>
          <w:sz w:val="24"/>
          <w:szCs w:val="24"/>
          <w:lang w:val="en-US"/>
        </w:rPr>
        <w:t>n</w:t>
      </w:r>
      <w:r w:rsidR="009F2D48" w:rsidRPr="008D00BD">
        <w:rPr>
          <w:rFonts w:cstheme="minorHAnsi"/>
          <w:sz w:val="24"/>
          <w:szCs w:val="24"/>
          <w:lang w:val="en-SG"/>
        </w:rPr>
        <w:t xml:space="preserve"> </w:t>
      </w:r>
      <w:r w:rsidR="005B057D" w:rsidRPr="008D00BD">
        <w:rPr>
          <w:rFonts w:cstheme="minorHAnsi"/>
          <w:sz w:val="24"/>
          <w:szCs w:val="24"/>
          <w:lang w:val="en-SG"/>
        </w:rPr>
        <w:t xml:space="preserve"> </w:t>
      </w:r>
    </w:p>
    <w:p w14:paraId="49A92173" w14:textId="40B92226" w:rsidR="004E26F8" w:rsidRPr="008D00BD" w:rsidRDefault="005B057D" w:rsidP="00DC141E">
      <w:pPr>
        <w:pStyle w:val="ListParagraph"/>
        <w:numPr>
          <w:ilvl w:val="0"/>
          <w:numId w:val="24"/>
        </w:numPr>
        <w:jc w:val="both"/>
        <w:rPr>
          <w:rFonts w:cstheme="minorHAnsi"/>
          <w:sz w:val="24"/>
          <w:szCs w:val="24"/>
          <w:lang w:val="en-US"/>
        </w:rPr>
      </w:pPr>
      <w:r w:rsidRPr="008D00BD">
        <w:rPr>
          <w:rFonts w:cstheme="minorHAnsi"/>
          <w:sz w:val="24"/>
          <w:szCs w:val="24"/>
          <w:lang w:val="en-SG"/>
        </w:rPr>
        <w:t>Invested in carbon neutralization projects through the purchase of Renewable Energy Certificates (RECs), certified by I-REC Standard or the TIGR registry.</w:t>
      </w:r>
    </w:p>
    <w:p w14:paraId="43FDDFD6" w14:textId="13ED3778" w:rsidR="00E0413A" w:rsidRPr="008D00BD" w:rsidRDefault="00BC27AA" w:rsidP="00DC141E">
      <w:pPr>
        <w:jc w:val="both"/>
        <w:rPr>
          <w:rFonts w:cstheme="minorHAnsi"/>
          <w:sz w:val="24"/>
          <w:szCs w:val="24"/>
          <w:lang w:val="en-US"/>
        </w:rPr>
      </w:pPr>
      <w:r w:rsidRPr="008D00BD">
        <w:rPr>
          <w:rFonts w:cstheme="minorHAnsi"/>
          <w:sz w:val="24"/>
          <w:szCs w:val="24"/>
          <w:lang w:val="en-US"/>
        </w:rPr>
        <w:t>If you’d like to hear more about our programs, we invite you to visit our</w:t>
      </w:r>
      <w:r w:rsidR="00D9237F" w:rsidRPr="008D00BD">
        <w:rPr>
          <w:rFonts w:cstheme="minorHAnsi"/>
          <w:sz w:val="24"/>
          <w:szCs w:val="24"/>
          <w:lang w:val="en-US"/>
        </w:rPr>
        <w:t xml:space="preserve"> Sustainability </w:t>
      </w:r>
      <w:hyperlink r:id="rId13" w:history="1">
        <w:r w:rsidR="00D9237F" w:rsidRPr="008D00BD">
          <w:rPr>
            <w:rStyle w:val="Hyperlink"/>
            <w:rFonts w:cstheme="minorHAnsi"/>
            <w:sz w:val="24"/>
            <w:szCs w:val="24"/>
            <w:lang w:val="en-US"/>
          </w:rPr>
          <w:t>report</w:t>
        </w:r>
      </w:hyperlink>
      <w:r w:rsidR="00D9237F" w:rsidRPr="008D00BD">
        <w:rPr>
          <w:rFonts w:cstheme="minorHAnsi"/>
          <w:sz w:val="24"/>
          <w:szCs w:val="24"/>
          <w:lang w:val="en-US"/>
        </w:rPr>
        <w:t xml:space="preserve"> </w:t>
      </w:r>
      <w:r w:rsidRPr="008D00BD">
        <w:rPr>
          <w:rFonts w:cstheme="minorHAnsi"/>
          <w:sz w:val="24"/>
          <w:szCs w:val="24"/>
          <w:lang w:val="en-US"/>
        </w:rPr>
        <w:t>for more information.</w:t>
      </w:r>
      <w:r w:rsidR="000C5B2A" w:rsidRPr="008D00BD">
        <w:rPr>
          <w:rFonts w:cstheme="minorHAnsi"/>
          <w:noProof/>
          <w:sz w:val="24"/>
          <w:szCs w:val="24"/>
        </w:rPr>
        <w:t xml:space="preserve"> </w:t>
      </w:r>
    </w:p>
    <w:p w14:paraId="3506E3B1" w14:textId="66EB0F94" w:rsidR="00BC27AA" w:rsidRPr="008D00BD" w:rsidRDefault="00BC27AA" w:rsidP="00DC141E">
      <w:pPr>
        <w:jc w:val="both"/>
        <w:rPr>
          <w:rFonts w:cstheme="minorHAnsi"/>
          <w:sz w:val="24"/>
          <w:szCs w:val="24"/>
        </w:rPr>
      </w:pPr>
      <w:r w:rsidRPr="008D00BD">
        <w:rPr>
          <w:rFonts w:cstheme="minorHAnsi"/>
          <w:sz w:val="24"/>
          <w:szCs w:val="24"/>
        </w:rPr>
        <w:t>We hope you will reach out to us to partner on sustainability and look forward to working together for a healthier future.</w:t>
      </w:r>
      <w:r w:rsidR="000C5B2A" w:rsidRPr="008D00BD">
        <w:rPr>
          <w:rFonts w:cstheme="minorHAnsi"/>
          <w:sz w:val="24"/>
          <w:szCs w:val="24"/>
        </w:rPr>
        <w:t xml:space="preserve"> </w:t>
      </w:r>
    </w:p>
    <w:p w14:paraId="62C19D98" w14:textId="5CD818DF" w:rsidR="001C26A7" w:rsidRPr="008D00BD" w:rsidRDefault="001C26A7" w:rsidP="00D9237F">
      <w:pPr>
        <w:jc w:val="both"/>
        <w:rPr>
          <w:rFonts w:cstheme="minorHAnsi"/>
          <w:i/>
          <w:iCs/>
          <w:sz w:val="24"/>
          <w:szCs w:val="24"/>
          <w:lang w:val="en-US"/>
        </w:rPr>
      </w:pPr>
    </w:p>
    <w:sectPr w:rsidR="001C26A7" w:rsidRPr="008D00BD" w:rsidSect="00DC2324">
      <w:headerReference w:type="default" r:id="rId14"/>
      <w:footerReference w:type="default" r:id="rId15"/>
      <w:pgSz w:w="12240" w:h="15840"/>
      <w:pgMar w:top="1440" w:right="1440"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55FFC" w14:textId="77777777" w:rsidR="00E06922" w:rsidRDefault="00E06922" w:rsidP="007925AA">
      <w:pPr>
        <w:spacing w:after="0" w:line="240" w:lineRule="auto"/>
      </w:pPr>
      <w:r>
        <w:separator/>
      </w:r>
    </w:p>
  </w:endnote>
  <w:endnote w:type="continuationSeparator" w:id="0">
    <w:p w14:paraId="12C22B89" w14:textId="77777777" w:rsidR="00E06922" w:rsidRDefault="00E06922" w:rsidP="007925AA">
      <w:pPr>
        <w:spacing w:after="0" w:line="240" w:lineRule="auto"/>
      </w:pPr>
      <w:r>
        <w:continuationSeparator/>
      </w:r>
    </w:p>
  </w:endnote>
  <w:endnote w:type="continuationNotice" w:id="1">
    <w:p w14:paraId="1053BB16" w14:textId="77777777" w:rsidR="00E06922" w:rsidRDefault="00E069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unPenh">
    <w:altName w:val="DaunPenh"/>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oolBoran">
    <w:charset w:val="00"/>
    <w:family w:val="swiss"/>
    <w:pitch w:val="variable"/>
    <w:sig w:usb0="80000003" w:usb1="00000000" w:usb2="00010000" w:usb3="00000000" w:csb0="0000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B8766" w14:textId="1AB455C1" w:rsidR="00895B99" w:rsidRPr="00496F30" w:rsidRDefault="00895B99">
    <w:pPr>
      <w:tabs>
        <w:tab w:val="center" w:pos="4550"/>
        <w:tab w:val="left" w:pos="5818"/>
      </w:tabs>
      <w:ind w:right="260"/>
      <w:jc w:val="right"/>
      <w:rPr>
        <w:rFonts w:cstheme="minorHAnsi"/>
        <w:color w:val="222A35" w:themeColor="text2" w:themeShade="80"/>
        <w:sz w:val="20"/>
        <w:szCs w:val="20"/>
      </w:rPr>
    </w:pPr>
    <w:r w:rsidRPr="00496F30">
      <w:rPr>
        <w:rFonts w:cstheme="minorHAnsi"/>
        <w:color w:val="8496B0" w:themeColor="text2" w:themeTint="99"/>
        <w:spacing w:val="60"/>
        <w:sz w:val="20"/>
        <w:szCs w:val="20"/>
      </w:rPr>
      <w:t>Page</w:t>
    </w:r>
    <w:r w:rsidRPr="00496F30">
      <w:rPr>
        <w:rFonts w:cstheme="minorHAnsi"/>
        <w:color w:val="8496B0" w:themeColor="text2" w:themeTint="99"/>
        <w:sz w:val="20"/>
        <w:szCs w:val="20"/>
      </w:rPr>
      <w:t xml:space="preserve"> </w:t>
    </w:r>
    <w:r w:rsidRPr="00496F30">
      <w:rPr>
        <w:rFonts w:cstheme="minorHAnsi"/>
        <w:color w:val="323E4F" w:themeColor="text2" w:themeShade="BF"/>
        <w:sz w:val="20"/>
        <w:szCs w:val="20"/>
      </w:rPr>
      <w:fldChar w:fldCharType="begin"/>
    </w:r>
    <w:r w:rsidRPr="00496F30">
      <w:rPr>
        <w:rFonts w:cstheme="minorHAnsi"/>
        <w:color w:val="323E4F" w:themeColor="text2" w:themeShade="BF"/>
        <w:sz w:val="20"/>
        <w:szCs w:val="20"/>
      </w:rPr>
      <w:instrText xml:space="preserve"> PAGE   \* MERGEFORMAT </w:instrText>
    </w:r>
    <w:r w:rsidRPr="00496F30">
      <w:rPr>
        <w:rFonts w:cstheme="minorHAnsi"/>
        <w:color w:val="323E4F" w:themeColor="text2" w:themeShade="BF"/>
        <w:sz w:val="20"/>
        <w:szCs w:val="20"/>
      </w:rPr>
      <w:fldChar w:fldCharType="separate"/>
    </w:r>
    <w:r w:rsidRPr="00496F30">
      <w:rPr>
        <w:rFonts w:cstheme="minorHAnsi"/>
        <w:noProof/>
        <w:color w:val="323E4F" w:themeColor="text2" w:themeShade="BF"/>
        <w:sz w:val="20"/>
        <w:szCs w:val="20"/>
      </w:rPr>
      <w:t>1</w:t>
    </w:r>
    <w:r w:rsidRPr="00496F30">
      <w:rPr>
        <w:rFonts w:cstheme="minorHAnsi"/>
        <w:color w:val="323E4F" w:themeColor="text2" w:themeShade="BF"/>
        <w:sz w:val="20"/>
        <w:szCs w:val="20"/>
      </w:rPr>
      <w:fldChar w:fldCharType="end"/>
    </w:r>
    <w:r w:rsidRPr="00496F30">
      <w:rPr>
        <w:rFonts w:cstheme="minorHAnsi"/>
        <w:color w:val="323E4F" w:themeColor="text2" w:themeShade="BF"/>
        <w:sz w:val="20"/>
        <w:szCs w:val="20"/>
      </w:rPr>
      <w:t xml:space="preserve"> | </w:t>
    </w:r>
    <w:r w:rsidRPr="00496F30">
      <w:rPr>
        <w:rFonts w:cstheme="minorHAnsi"/>
        <w:color w:val="323E4F" w:themeColor="text2" w:themeShade="BF"/>
        <w:sz w:val="20"/>
        <w:szCs w:val="20"/>
      </w:rPr>
      <w:fldChar w:fldCharType="begin"/>
    </w:r>
    <w:r w:rsidRPr="00496F30">
      <w:rPr>
        <w:rFonts w:cstheme="minorHAnsi"/>
        <w:color w:val="323E4F" w:themeColor="text2" w:themeShade="BF"/>
        <w:sz w:val="20"/>
        <w:szCs w:val="20"/>
      </w:rPr>
      <w:instrText xml:space="preserve"> NUMPAGES  \* Arabic  \* MERGEFORMAT </w:instrText>
    </w:r>
    <w:r w:rsidRPr="00496F30">
      <w:rPr>
        <w:rFonts w:cstheme="minorHAnsi"/>
        <w:color w:val="323E4F" w:themeColor="text2" w:themeShade="BF"/>
        <w:sz w:val="20"/>
        <w:szCs w:val="20"/>
      </w:rPr>
      <w:fldChar w:fldCharType="separate"/>
    </w:r>
    <w:r w:rsidRPr="00496F30">
      <w:rPr>
        <w:rFonts w:cstheme="minorHAnsi"/>
        <w:noProof/>
        <w:color w:val="323E4F" w:themeColor="text2" w:themeShade="BF"/>
        <w:sz w:val="20"/>
        <w:szCs w:val="20"/>
      </w:rPr>
      <w:t>1</w:t>
    </w:r>
    <w:r w:rsidRPr="00496F30">
      <w:rPr>
        <w:rFonts w:cstheme="minorHAnsi"/>
        <w:color w:val="323E4F" w:themeColor="text2" w:themeShade="BF"/>
        <w:sz w:val="20"/>
        <w:szCs w:val="20"/>
      </w:rPr>
      <w:fldChar w:fldCharType="end"/>
    </w:r>
  </w:p>
  <w:p w14:paraId="02B1EBA8" w14:textId="77777777" w:rsidR="00895B99" w:rsidRDefault="00895B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940FD" w14:textId="77777777" w:rsidR="00E06922" w:rsidRDefault="00E06922" w:rsidP="007925AA">
      <w:pPr>
        <w:spacing w:after="0" w:line="240" w:lineRule="auto"/>
      </w:pPr>
      <w:r>
        <w:separator/>
      </w:r>
    </w:p>
  </w:footnote>
  <w:footnote w:type="continuationSeparator" w:id="0">
    <w:p w14:paraId="6A0B340E" w14:textId="77777777" w:rsidR="00E06922" w:rsidRDefault="00E06922" w:rsidP="007925AA">
      <w:pPr>
        <w:spacing w:after="0" w:line="240" w:lineRule="auto"/>
      </w:pPr>
      <w:r>
        <w:continuationSeparator/>
      </w:r>
    </w:p>
  </w:footnote>
  <w:footnote w:type="continuationNotice" w:id="1">
    <w:p w14:paraId="7D272357" w14:textId="77777777" w:rsidR="00E06922" w:rsidRDefault="00E069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2968A" w14:textId="742178D5" w:rsidR="00895B99" w:rsidRDefault="00895B99">
    <w:pPr>
      <w:pStyle w:val="Header"/>
    </w:pPr>
    <w:r w:rsidRPr="002025E9">
      <w:rPr>
        <w:noProof/>
      </w:rPr>
      <w:drawing>
        <wp:anchor distT="0" distB="0" distL="114300" distR="114300" simplePos="0" relativeHeight="251658242" behindDoc="1" locked="0" layoutInCell="1" allowOverlap="1" wp14:anchorId="71E3F803" wp14:editId="7918CB0A">
          <wp:simplePos x="0" y="0"/>
          <wp:positionH relativeFrom="margin">
            <wp:posOffset>2327275</wp:posOffset>
          </wp:positionH>
          <wp:positionV relativeFrom="paragraph">
            <wp:posOffset>-270510</wp:posOffset>
          </wp:positionV>
          <wp:extent cx="1042670" cy="539115"/>
          <wp:effectExtent l="0" t="0" r="5080" b="0"/>
          <wp:wrapTight wrapText="bothSides">
            <wp:wrapPolygon edited="0">
              <wp:start x="0" y="0"/>
              <wp:lineTo x="0" y="20608"/>
              <wp:lineTo x="21311" y="20608"/>
              <wp:lineTo x="21311" y="0"/>
              <wp:lineTo x="0" y="0"/>
            </wp:wrapPolygon>
          </wp:wrapTight>
          <wp:docPr id="29" name="Picture 2" descr="image">
            <a:extLst xmlns:a="http://schemas.openxmlformats.org/drawingml/2006/main">
              <a:ext uri="{FF2B5EF4-FFF2-40B4-BE49-F238E27FC236}">
                <a16:creationId xmlns:a16="http://schemas.microsoft.com/office/drawing/2014/main" id="{7BEE9D6C-862D-476D-AD5C-0D6DC170B2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image">
                    <a:extLst>
                      <a:ext uri="{FF2B5EF4-FFF2-40B4-BE49-F238E27FC236}">
                        <a16:creationId xmlns:a16="http://schemas.microsoft.com/office/drawing/2014/main" id="{7BEE9D6C-862D-476D-AD5C-0D6DC170B240}"/>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49970" t="32293" r="1881" b="23425"/>
                  <a:stretch/>
                </pic:blipFill>
                <pic:spPr bwMode="auto">
                  <a:xfrm>
                    <a:off x="0" y="0"/>
                    <a:ext cx="1042670" cy="53911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1" locked="0" layoutInCell="1" allowOverlap="1" wp14:anchorId="1A7FA8C8" wp14:editId="47323671">
          <wp:simplePos x="0" y="0"/>
          <wp:positionH relativeFrom="margin">
            <wp:posOffset>1554480</wp:posOffset>
          </wp:positionH>
          <wp:positionV relativeFrom="paragraph">
            <wp:posOffset>-307340</wp:posOffset>
          </wp:positionV>
          <wp:extent cx="605155" cy="605155"/>
          <wp:effectExtent l="0" t="0" r="4445" b="4445"/>
          <wp:wrapTight wrapText="bothSides">
            <wp:wrapPolygon edited="0">
              <wp:start x="0" y="0"/>
              <wp:lineTo x="0" y="21079"/>
              <wp:lineTo x="21079" y="21079"/>
              <wp:lineTo x="21079" y="0"/>
              <wp:lineTo x="0" y="0"/>
            </wp:wrapPolygon>
          </wp:wrapTight>
          <wp:docPr id="30" name="Picture 3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sz_zp_sustainability_logo_hi_res.png"/>
                  <pic:cNvPicPr/>
                </pic:nvPicPr>
                <pic:blipFill>
                  <a:blip r:embed="rId2">
                    <a:extLst>
                      <a:ext uri="{28A0092B-C50C-407E-A947-70E740481C1C}">
                        <a14:useLocalDpi xmlns:a14="http://schemas.microsoft.com/office/drawing/2010/main" val="0"/>
                      </a:ext>
                    </a:extLst>
                  </a:blip>
                  <a:stretch>
                    <a:fillRect/>
                  </a:stretch>
                </pic:blipFill>
                <pic:spPr>
                  <a:xfrm>
                    <a:off x="0" y="0"/>
                    <a:ext cx="605155" cy="605155"/>
                  </a:xfrm>
                  <a:prstGeom prst="rect">
                    <a:avLst/>
                  </a:prstGeom>
                </pic:spPr>
              </pic:pic>
            </a:graphicData>
          </a:graphic>
          <wp14:sizeRelH relativeFrom="margin">
            <wp14:pctWidth>0</wp14:pctWidth>
          </wp14:sizeRelH>
          <wp14:sizeRelV relativeFrom="margin">
            <wp14:pctHeight>0</wp14:pctHeight>
          </wp14:sizeRelV>
        </wp:anchor>
      </w:drawing>
    </w:r>
    <w:r w:rsidRPr="00972182">
      <w:rPr>
        <w:noProof/>
      </w:rPr>
      <w:drawing>
        <wp:anchor distT="0" distB="0" distL="114300" distR="114300" simplePos="0" relativeHeight="251658240" behindDoc="0" locked="0" layoutInCell="1" allowOverlap="1" wp14:anchorId="66EDC667" wp14:editId="6C5F77F9">
          <wp:simplePos x="0" y="0"/>
          <wp:positionH relativeFrom="margin">
            <wp:posOffset>-154305</wp:posOffset>
          </wp:positionH>
          <wp:positionV relativeFrom="paragraph">
            <wp:posOffset>-250011</wp:posOffset>
          </wp:positionV>
          <wp:extent cx="1532255" cy="496570"/>
          <wp:effectExtent l="0" t="0" r="0" b="0"/>
          <wp:wrapNone/>
          <wp:docPr id="31" name="Graphic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ZP Logo.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532255" cy="496570"/>
                  </a:xfrm>
                  <a:prstGeom prst="rect">
                    <a:avLst/>
                  </a:prstGeom>
                </pic:spPr>
              </pic:pic>
            </a:graphicData>
          </a:graphic>
          <wp14:sizeRelH relativeFrom="page">
            <wp14:pctWidth>0</wp14:pctWidth>
          </wp14:sizeRelH>
          <wp14:sizeRelV relativeFrom="page">
            <wp14:pctHeight>0</wp14:pctHeight>
          </wp14:sizeRelV>
        </wp:anchor>
      </w:drawing>
    </w:r>
    <w:r w:rsidRPr="00972182">
      <w:rPr>
        <w:noProof/>
      </w:rPr>
      <w:drawing>
        <wp:anchor distT="0" distB="0" distL="114300" distR="114300" simplePos="0" relativeHeight="251658243" behindDoc="1" locked="0" layoutInCell="1" allowOverlap="1" wp14:anchorId="1C82334D" wp14:editId="6A4E357D">
          <wp:simplePos x="0" y="0"/>
          <wp:positionH relativeFrom="page">
            <wp:posOffset>4739425</wp:posOffset>
          </wp:positionH>
          <wp:positionV relativeFrom="topMargin">
            <wp:align>bottom</wp:align>
          </wp:positionV>
          <wp:extent cx="3034030" cy="939800"/>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HEADER.emf"/>
                  <pic:cNvPicPr/>
                </pic:nvPicPr>
                <pic:blipFill>
                  <a:blip r:embed="rId5">
                    <a:extLst>
                      <a:ext uri="{28A0092B-C50C-407E-A947-70E740481C1C}">
                        <a14:useLocalDpi xmlns:a14="http://schemas.microsoft.com/office/drawing/2010/main" val="0"/>
                      </a:ext>
                    </a:extLst>
                  </a:blip>
                  <a:stretch>
                    <a:fillRect/>
                  </a:stretch>
                </pic:blipFill>
                <pic:spPr>
                  <a:xfrm>
                    <a:off x="0" y="0"/>
                    <a:ext cx="3034030" cy="939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B7C5E"/>
    <w:multiLevelType w:val="hybridMultilevel"/>
    <w:tmpl w:val="0CFEEB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820321"/>
    <w:multiLevelType w:val="hybridMultilevel"/>
    <w:tmpl w:val="83C20F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9B7B30"/>
    <w:multiLevelType w:val="hybridMultilevel"/>
    <w:tmpl w:val="43DCB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9A2F27"/>
    <w:multiLevelType w:val="hybridMultilevel"/>
    <w:tmpl w:val="5F92D972"/>
    <w:lvl w:ilvl="0" w:tplc="80387806">
      <w:start w:val="1"/>
      <w:numFmt w:val="bullet"/>
      <w:lvlText w:val="•"/>
      <w:lvlJc w:val="left"/>
      <w:pPr>
        <w:tabs>
          <w:tab w:val="num" w:pos="720"/>
        </w:tabs>
        <w:ind w:left="720" w:hanging="360"/>
      </w:pPr>
      <w:rPr>
        <w:rFonts w:ascii="Times New Roman" w:hAnsi="Times New Roman" w:hint="default"/>
      </w:rPr>
    </w:lvl>
    <w:lvl w:ilvl="1" w:tplc="0FA0D030" w:tentative="1">
      <w:start w:val="1"/>
      <w:numFmt w:val="bullet"/>
      <w:lvlText w:val="•"/>
      <w:lvlJc w:val="left"/>
      <w:pPr>
        <w:tabs>
          <w:tab w:val="num" w:pos="1440"/>
        </w:tabs>
        <w:ind w:left="1440" w:hanging="360"/>
      </w:pPr>
      <w:rPr>
        <w:rFonts w:ascii="Times New Roman" w:hAnsi="Times New Roman" w:hint="default"/>
      </w:rPr>
    </w:lvl>
    <w:lvl w:ilvl="2" w:tplc="3BC0A27E" w:tentative="1">
      <w:start w:val="1"/>
      <w:numFmt w:val="bullet"/>
      <w:lvlText w:val="•"/>
      <w:lvlJc w:val="left"/>
      <w:pPr>
        <w:tabs>
          <w:tab w:val="num" w:pos="2160"/>
        </w:tabs>
        <w:ind w:left="2160" w:hanging="360"/>
      </w:pPr>
      <w:rPr>
        <w:rFonts w:ascii="Times New Roman" w:hAnsi="Times New Roman" w:hint="default"/>
      </w:rPr>
    </w:lvl>
    <w:lvl w:ilvl="3" w:tplc="440AA16A" w:tentative="1">
      <w:start w:val="1"/>
      <w:numFmt w:val="bullet"/>
      <w:lvlText w:val="•"/>
      <w:lvlJc w:val="left"/>
      <w:pPr>
        <w:tabs>
          <w:tab w:val="num" w:pos="2880"/>
        </w:tabs>
        <w:ind w:left="2880" w:hanging="360"/>
      </w:pPr>
      <w:rPr>
        <w:rFonts w:ascii="Times New Roman" w:hAnsi="Times New Roman" w:hint="default"/>
      </w:rPr>
    </w:lvl>
    <w:lvl w:ilvl="4" w:tplc="F1168CA0" w:tentative="1">
      <w:start w:val="1"/>
      <w:numFmt w:val="bullet"/>
      <w:lvlText w:val="•"/>
      <w:lvlJc w:val="left"/>
      <w:pPr>
        <w:tabs>
          <w:tab w:val="num" w:pos="3600"/>
        </w:tabs>
        <w:ind w:left="3600" w:hanging="360"/>
      </w:pPr>
      <w:rPr>
        <w:rFonts w:ascii="Times New Roman" w:hAnsi="Times New Roman" w:hint="default"/>
      </w:rPr>
    </w:lvl>
    <w:lvl w:ilvl="5" w:tplc="57C6ACA8" w:tentative="1">
      <w:start w:val="1"/>
      <w:numFmt w:val="bullet"/>
      <w:lvlText w:val="•"/>
      <w:lvlJc w:val="left"/>
      <w:pPr>
        <w:tabs>
          <w:tab w:val="num" w:pos="4320"/>
        </w:tabs>
        <w:ind w:left="4320" w:hanging="360"/>
      </w:pPr>
      <w:rPr>
        <w:rFonts w:ascii="Times New Roman" w:hAnsi="Times New Roman" w:hint="default"/>
      </w:rPr>
    </w:lvl>
    <w:lvl w:ilvl="6" w:tplc="5EFEC7FA" w:tentative="1">
      <w:start w:val="1"/>
      <w:numFmt w:val="bullet"/>
      <w:lvlText w:val="•"/>
      <w:lvlJc w:val="left"/>
      <w:pPr>
        <w:tabs>
          <w:tab w:val="num" w:pos="5040"/>
        </w:tabs>
        <w:ind w:left="5040" w:hanging="360"/>
      </w:pPr>
      <w:rPr>
        <w:rFonts w:ascii="Times New Roman" w:hAnsi="Times New Roman" w:hint="default"/>
      </w:rPr>
    </w:lvl>
    <w:lvl w:ilvl="7" w:tplc="5120C9B6" w:tentative="1">
      <w:start w:val="1"/>
      <w:numFmt w:val="bullet"/>
      <w:lvlText w:val="•"/>
      <w:lvlJc w:val="left"/>
      <w:pPr>
        <w:tabs>
          <w:tab w:val="num" w:pos="5760"/>
        </w:tabs>
        <w:ind w:left="5760" w:hanging="360"/>
      </w:pPr>
      <w:rPr>
        <w:rFonts w:ascii="Times New Roman" w:hAnsi="Times New Roman" w:hint="default"/>
      </w:rPr>
    </w:lvl>
    <w:lvl w:ilvl="8" w:tplc="D98EB71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9870C91"/>
    <w:multiLevelType w:val="hybridMultilevel"/>
    <w:tmpl w:val="673828CA"/>
    <w:lvl w:ilvl="0" w:tplc="08090001">
      <w:start w:val="1"/>
      <w:numFmt w:val="bullet"/>
      <w:lvlText w:val=""/>
      <w:lvlJc w:val="left"/>
      <w:pPr>
        <w:ind w:left="720" w:hanging="360"/>
      </w:pPr>
      <w:rPr>
        <w:rFonts w:ascii="Symbol" w:hAnsi="Symbol" w:hint="default"/>
      </w:rPr>
    </w:lvl>
    <w:lvl w:ilvl="1" w:tplc="DD5CC43E">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2A6600"/>
    <w:multiLevelType w:val="hybridMultilevel"/>
    <w:tmpl w:val="B888AE6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BB51C13"/>
    <w:multiLevelType w:val="hybridMultilevel"/>
    <w:tmpl w:val="5D9C836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FBC34C1"/>
    <w:multiLevelType w:val="hybridMultilevel"/>
    <w:tmpl w:val="ABEC08E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4D469B"/>
    <w:multiLevelType w:val="hybridMultilevel"/>
    <w:tmpl w:val="64E2A69E"/>
    <w:lvl w:ilvl="0" w:tplc="4809000B">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Times New Roman" w:hAnsi="Times New Roman" w:hint="default"/>
      </w:rPr>
    </w:lvl>
    <w:lvl w:ilvl="3" w:tplc="FFFFFFFF" w:tentative="1">
      <w:start w:val="1"/>
      <w:numFmt w:val="bullet"/>
      <w:lvlText w:val="•"/>
      <w:lvlJc w:val="left"/>
      <w:pPr>
        <w:tabs>
          <w:tab w:val="num" w:pos="2880"/>
        </w:tabs>
        <w:ind w:left="2880" w:hanging="360"/>
      </w:pPr>
      <w:rPr>
        <w:rFonts w:ascii="Times New Roman" w:hAnsi="Times New Roman" w:hint="default"/>
      </w:rPr>
    </w:lvl>
    <w:lvl w:ilvl="4" w:tplc="FFFFFFFF" w:tentative="1">
      <w:start w:val="1"/>
      <w:numFmt w:val="bullet"/>
      <w:lvlText w:val="•"/>
      <w:lvlJc w:val="left"/>
      <w:pPr>
        <w:tabs>
          <w:tab w:val="num" w:pos="3600"/>
        </w:tabs>
        <w:ind w:left="3600" w:hanging="360"/>
      </w:pPr>
      <w:rPr>
        <w:rFonts w:ascii="Times New Roman" w:hAnsi="Times New Roman" w:hint="default"/>
      </w:rPr>
    </w:lvl>
    <w:lvl w:ilvl="5" w:tplc="FFFFFFFF" w:tentative="1">
      <w:start w:val="1"/>
      <w:numFmt w:val="bullet"/>
      <w:lvlText w:val="•"/>
      <w:lvlJc w:val="left"/>
      <w:pPr>
        <w:tabs>
          <w:tab w:val="num" w:pos="4320"/>
        </w:tabs>
        <w:ind w:left="4320" w:hanging="360"/>
      </w:pPr>
      <w:rPr>
        <w:rFonts w:ascii="Times New Roman" w:hAnsi="Times New Roman" w:hint="default"/>
      </w:rPr>
    </w:lvl>
    <w:lvl w:ilvl="6" w:tplc="FFFFFFFF" w:tentative="1">
      <w:start w:val="1"/>
      <w:numFmt w:val="bullet"/>
      <w:lvlText w:val="•"/>
      <w:lvlJc w:val="left"/>
      <w:pPr>
        <w:tabs>
          <w:tab w:val="num" w:pos="5040"/>
        </w:tabs>
        <w:ind w:left="5040" w:hanging="360"/>
      </w:pPr>
      <w:rPr>
        <w:rFonts w:ascii="Times New Roman" w:hAnsi="Times New Roman" w:hint="default"/>
      </w:rPr>
    </w:lvl>
    <w:lvl w:ilvl="7" w:tplc="FFFFFFFF" w:tentative="1">
      <w:start w:val="1"/>
      <w:numFmt w:val="bullet"/>
      <w:lvlText w:val="•"/>
      <w:lvlJc w:val="left"/>
      <w:pPr>
        <w:tabs>
          <w:tab w:val="num" w:pos="5760"/>
        </w:tabs>
        <w:ind w:left="5760" w:hanging="360"/>
      </w:pPr>
      <w:rPr>
        <w:rFonts w:ascii="Times New Roman" w:hAnsi="Times New Roman" w:hint="default"/>
      </w:rPr>
    </w:lvl>
    <w:lvl w:ilvl="8" w:tplc="FFFFFFFF"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87D0139"/>
    <w:multiLevelType w:val="hybridMultilevel"/>
    <w:tmpl w:val="50D68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BB7438"/>
    <w:multiLevelType w:val="hybridMultilevel"/>
    <w:tmpl w:val="CCDE00A4"/>
    <w:lvl w:ilvl="0" w:tplc="4809000B">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324376A2"/>
    <w:multiLevelType w:val="hybridMultilevel"/>
    <w:tmpl w:val="054460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935103"/>
    <w:multiLevelType w:val="hybridMultilevel"/>
    <w:tmpl w:val="5F920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F9430F"/>
    <w:multiLevelType w:val="hybridMultilevel"/>
    <w:tmpl w:val="AAB686CC"/>
    <w:lvl w:ilvl="0" w:tplc="48090005">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3C6B0BF1"/>
    <w:multiLevelType w:val="hybridMultilevel"/>
    <w:tmpl w:val="187CC102"/>
    <w:lvl w:ilvl="0" w:tplc="4809000B">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5" w15:restartNumberingAfterBreak="0">
    <w:nsid w:val="405E0D17"/>
    <w:multiLevelType w:val="hybridMultilevel"/>
    <w:tmpl w:val="D6BC8774"/>
    <w:lvl w:ilvl="0" w:tplc="48090005">
      <w:start w:val="1"/>
      <w:numFmt w:val="bullet"/>
      <w:lvlText w:val=""/>
      <w:lvlJc w:val="left"/>
      <w:pPr>
        <w:ind w:left="360" w:hanging="360"/>
      </w:pPr>
      <w:rPr>
        <w:rFonts w:ascii="Wingdings" w:hAnsi="Wingdings"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6" w15:restartNumberingAfterBreak="0">
    <w:nsid w:val="43CC31D3"/>
    <w:multiLevelType w:val="hybridMultilevel"/>
    <w:tmpl w:val="4CEC6D1C"/>
    <w:lvl w:ilvl="0" w:tplc="4F54D5F8">
      <w:start w:val="1"/>
      <w:numFmt w:val="bullet"/>
      <w:lvlText w:val="•"/>
      <w:lvlJc w:val="left"/>
      <w:pPr>
        <w:tabs>
          <w:tab w:val="num" w:pos="720"/>
        </w:tabs>
        <w:ind w:left="720" w:hanging="360"/>
      </w:pPr>
      <w:rPr>
        <w:rFonts w:ascii="Times New Roman" w:hAnsi="Times New Roman" w:hint="default"/>
      </w:rPr>
    </w:lvl>
    <w:lvl w:ilvl="1" w:tplc="17961E40" w:tentative="1">
      <w:start w:val="1"/>
      <w:numFmt w:val="bullet"/>
      <w:lvlText w:val="•"/>
      <w:lvlJc w:val="left"/>
      <w:pPr>
        <w:tabs>
          <w:tab w:val="num" w:pos="1440"/>
        </w:tabs>
        <w:ind w:left="1440" w:hanging="360"/>
      </w:pPr>
      <w:rPr>
        <w:rFonts w:ascii="Times New Roman" w:hAnsi="Times New Roman" w:hint="default"/>
      </w:rPr>
    </w:lvl>
    <w:lvl w:ilvl="2" w:tplc="EDD80382" w:tentative="1">
      <w:start w:val="1"/>
      <w:numFmt w:val="bullet"/>
      <w:lvlText w:val="•"/>
      <w:lvlJc w:val="left"/>
      <w:pPr>
        <w:tabs>
          <w:tab w:val="num" w:pos="2160"/>
        </w:tabs>
        <w:ind w:left="2160" w:hanging="360"/>
      </w:pPr>
      <w:rPr>
        <w:rFonts w:ascii="Times New Roman" w:hAnsi="Times New Roman" w:hint="default"/>
      </w:rPr>
    </w:lvl>
    <w:lvl w:ilvl="3" w:tplc="DDA0E758" w:tentative="1">
      <w:start w:val="1"/>
      <w:numFmt w:val="bullet"/>
      <w:lvlText w:val="•"/>
      <w:lvlJc w:val="left"/>
      <w:pPr>
        <w:tabs>
          <w:tab w:val="num" w:pos="2880"/>
        </w:tabs>
        <w:ind w:left="2880" w:hanging="360"/>
      </w:pPr>
      <w:rPr>
        <w:rFonts w:ascii="Times New Roman" w:hAnsi="Times New Roman" w:hint="default"/>
      </w:rPr>
    </w:lvl>
    <w:lvl w:ilvl="4" w:tplc="DCE0026C" w:tentative="1">
      <w:start w:val="1"/>
      <w:numFmt w:val="bullet"/>
      <w:lvlText w:val="•"/>
      <w:lvlJc w:val="left"/>
      <w:pPr>
        <w:tabs>
          <w:tab w:val="num" w:pos="3600"/>
        </w:tabs>
        <w:ind w:left="3600" w:hanging="360"/>
      </w:pPr>
      <w:rPr>
        <w:rFonts w:ascii="Times New Roman" w:hAnsi="Times New Roman" w:hint="default"/>
      </w:rPr>
    </w:lvl>
    <w:lvl w:ilvl="5" w:tplc="2AEC0938" w:tentative="1">
      <w:start w:val="1"/>
      <w:numFmt w:val="bullet"/>
      <w:lvlText w:val="•"/>
      <w:lvlJc w:val="left"/>
      <w:pPr>
        <w:tabs>
          <w:tab w:val="num" w:pos="4320"/>
        </w:tabs>
        <w:ind w:left="4320" w:hanging="360"/>
      </w:pPr>
      <w:rPr>
        <w:rFonts w:ascii="Times New Roman" w:hAnsi="Times New Roman" w:hint="default"/>
      </w:rPr>
    </w:lvl>
    <w:lvl w:ilvl="6" w:tplc="1D443E1E" w:tentative="1">
      <w:start w:val="1"/>
      <w:numFmt w:val="bullet"/>
      <w:lvlText w:val="•"/>
      <w:lvlJc w:val="left"/>
      <w:pPr>
        <w:tabs>
          <w:tab w:val="num" w:pos="5040"/>
        </w:tabs>
        <w:ind w:left="5040" w:hanging="360"/>
      </w:pPr>
      <w:rPr>
        <w:rFonts w:ascii="Times New Roman" w:hAnsi="Times New Roman" w:hint="default"/>
      </w:rPr>
    </w:lvl>
    <w:lvl w:ilvl="7" w:tplc="905C894A" w:tentative="1">
      <w:start w:val="1"/>
      <w:numFmt w:val="bullet"/>
      <w:lvlText w:val="•"/>
      <w:lvlJc w:val="left"/>
      <w:pPr>
        <w:tabs>
          <w:tab w:val="num" w:pos="5760"/>
        </w:tabs>
        <w:ind w:left="5760" w:hanging="360"/>
      </w:pPr>
      <w:rPr>
        <w:rFonts w:ascii="Times New Roman" w:hAnsi="Times New Roman" w:hint="default"/>
      </w:rPr>
    </w:lvl>
    <w:lvl w:ilvl="8" w:tplc="7D7690F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4D56171"/>
    <w:multiLevelType w:val="hybridMultilevel"/>
    <w:tmpl w:val="D362E58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67132C0"/>
    <w:multiLevelType w:val="hybridMultilevel"/>
    <w:tmpl w:val="4ADA03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3070C8"/>
    <w:multiLevelType w:val="hybridMultilevel"/>
    <w:tmpl w:val="E34EC216"/>
    <w:lvl w:ilvl="0" w:tplc="48090005">
      <w:start w:val="1"/>
      <w:numFmt w:val="bullet"/>
      <w:lvlText w:val=""/>
      <w:lvlJc w:val="left"/>
      <w:pPr>
        <w:ind w:left="360" w:hanging="360"/>
      </w:pPr>
      <w:rPr>
        <w:rFonts w:ascii="Wingdings" w:hAnsi="Wingdings"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0" w15:restartNumberingAfterBreak="0">
    <w:nsid w:val="498D5BA5"/>
    <w:multiLevelType w:val="hybridMultilevel"/>
    <w:tmpl w:val="02802670"/>
    <w:lvl w:ilvl="0" w:tplc="48090005">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
      <w:lvlJc w:val="left"/>
      <w:pPr>
        <w:tabs>
          <w:tab w:val="num" w:pos="1080"/>
        </w:tabs>
        <w:ind w:left="1080" w:hanging="360"/>
      </w:pPr>
      <w:rPr>
        <w:rFonts w:ascii="Times New Roman" w:hAnsi="Times New Roman" w:hint="default"/>
      </w:rPr>
    </w:lvl>
    <w:lvl w:ilvl="2" w:tplc="FFFFFFFF" w:tentative="1">
      <w:start w:val="1"/>
      <w:numFmt w:val="bullet"/>
      <w:lvlText w:val="•"/>
      <w:lvlJc w:val="left"/>
      <w:pPr>
        <w:tabs>
          <w:tab w:val="num" w:pos="1800"/>
        </w:tabs>
        <w:ind w:left="1800" w:hanging="360"/>
      </w:pPr>
      <w:rPr>
        <w:rFonts w:ascii="Times New Roman" w:hAnsi="Times New Roman" w:hint="default"/>
      </w:rPr>
    </w:lvl>
    <w:lvl w:ilvl="3" w:tplc="FFFFFFFF" w:tentative="1">
      <w:start w:val="1"/>
      <w:numFmt w:val="bullet"/>
      <w:lvlText w:val="•"/>
      <w:lvlJc w:val="left"/>
      <w:pPr>
        <w:tabs>
          <w:tab w:val="num" w:pos="2520"/>
        </w:tabs>
        <w:ind w:left="2520" w:hanging="360"/>
      </w:pPr>
      <w:rPr>
        <w:rFonts w:ascii="Times New Roman" w:hAnsi="Times New Roman" w:hint="default"/>
      </w:rPr>
    </w:lvl>
    <w:lvl w:ilvl="4" w:tplc="FFFFFFFF" w:tentative="1">
      <w:start w:val="1"/>
      <w:numFmt w:val="bullet"/>
      <w:lvlText w:val="•"/>
      <w:lvlJc w:val="left"/>
      <w:pPr>
        <w:tabs>
          <w:tab w:val="num" w:pos="3240"/>
        </w:tabs>
        <w:ind w:left="3240" w:hanging="360"/>
      </w:pPr>
      <w:rPr>
        <w:rFonts w:ascii="Times New Roman" w:hAnsi="Times New Roman" w:hint="default"/>
      </w:rPr>
    </w:lvl>
    <w:lvl w:ilvl="5" w:tplc="FFFFFFFF" w:tentative="1">
      <w:start w:val="1"/>
      <w:numFmt w:val="bullet"/>
      <w:lvlText w:val="•"/>
      <w:lvlJc w:val="left"/>
      <w:pPr>
        <w:tabs>
          <w:tab w:val="num" w:pos="3960"/>
        </w:tabs>
        <w:ind w:left="3960" w:hanging="360"/>
      </w:pPr>
      <w:rPr>
        <w:rFonts w:ascii="Times New Roman" w:hAnsi="Times New Roman" w:hint="default"/>
      </w:rPr>
    </w:lvl>
    <w:lvl w:ilvl="6" w:tplc="FFFFFFFF" w:tentative="1">
      <w:start w:val="1"/>
      <w:numFmt w:val="bullet"/>
      <w:lvlText w:val="•"/>
      <w:lvlJc w:val="left"/>
      <w:pPr>
        <w:tabs>
          <w:tab w:val="num" w:pos="4680"/>
        </w:tabs>
        <w:ind w:left="4680" w:hanging="360"/>
      </w:pPr>
      <w:rPr>
        <w:rFonts w:ascii="Times New Roman" w:hAnsi="Times New Roman" w:hint="default"/>
      </w:rPr>
    </w:lvl>
    <w:lvl w:ilvl="7" w:tplc="FFFFFFFF" w:tentative="1">
      <w:start w:val="1"/>
      <w:numFmt w:val="bullet"/>
      <w:lvlText w:val="•"/>
      <w:lvlJc w:val="left"/>
      <w:pPr>
        <w:tabs>
          <w:tab w:val="num" w:pos="5400"/>
        </w:tabs>
        <w:ind w:left="5400" w:hanging="360"/>
      </w:pPr>
      <w:rPr>
        <w:rFonts w:ascii="Times New Roman" w:hAnsi="Times New Roman" w:hint="default"/>
      </w:rPr>
    </w:lvl>
    <w:lvl w:ilvl="8" w:tplc="FFFFFFFF" w:tentative="1">
      <w:start w:val="1"/>
      <w:numFmt w:val="bullet"/>
      <w:lvlText w:val="•"/>
      <w:lvlJc w:val="left"/>
      <w:pPr>
        <w:tabs>
          <w:tab w:val="num" w:pos="6120"/>
        </w:tabs>
        <w:ind w:left="6120" w:hanging="360"/>
      </w:pPr>
      <w:rPr>
        <w:rFonts w:ascii="Times New Roman" w:hAnsi="Times New Roman" w:hint="default"/>
      </w:rPr>
    </w:lvl>
  </w:abstractNum>
  <w:abstractNum w:abstractNumId="21" w15:restartNumberingAfterBreak="0">
    <w:nsid w:val="53070AD0"/>
    <w:multiLevelType w:val="hybridMultilevel"/>
    <w:tmpl w:val="5D9C836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53245738"/>
    <w:multiLevelType w:val="hybridMultilevel"/>
    <w:tmpl w:val="9CA4BC8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1031DD"/>
    <w:multiLevelType w:val="hybridMultilevel"/>
    <w:tmpl w:val="2FECF47A"/>
    <w:lvl w:ilvl="0" w:tplc="48090005">
      <w:start w:val="1"/>
      <w:numFmt w:val="bullet"/>
      <w:lvlText w:val=""/>
      <w:lvlJc w:val="left"/>
      <w:pPr>
        <w:ind w:left="360" w:hanging="360"/>
      </w:pPr>
      <w:rPr>
        <w:rFonts w:ascii="Wingdings" w:hAnsi="Wingdings"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4" w15:restartNumberingAfterBreak="0">
    <w:nsid w:val="72806F23"/>
    <w:multiLevelType w:val="hybridMultilevel"/>
    <w:tmpl w:val="CCDCAEA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729809AD"/>
    <w:multiLevelType w:val="hybridMultilevel"/>
    <w:tmpl w:val="E22C3B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4BF04A1"/>
    <w:multiLevelType w:val="hybridMultilevel"/>
    <w:tmpl w:val="7DAE081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786B0230"/>
    <w:multiLevelType w:val="hybridMultilevel"/>
    <w:tmpl w:val="52F61DF8"/>
    <w:lvl w:ilvl="0" w:tplc="4809000B">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8" w15:restartNumberingAfterBreak="0">
    <w:nsid w:val="7A8F1EDE"/>
    <w:multiLevelType w:val="hybridMultilevel"/>
    <w:tmpl w:val="A9B6403C"/>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7E125D74"/>
    <w:multiLevelType w:val="hybridMultilevel"/>
    <w:tmpl w:val="E83CF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13117634">
    <w:abstractNumId w:val="4"/>
  </w:num>
  <w:num w:numId="2" w16cid:durableId="518012524">
    <w:abstractNumId w:val="7"/>
  </w:num>
  <w:num w:numId="3" w16cid:durableId="1775444674">
    <w:abstractNumId w:val="11"/>
  </w:num>
  <w:num w:numId="4" w16cid:durableId="1261110860">
    <w:abstractNumId w:val="6"/>
  </w:num>
  <w:num w:numId="5" w16cid:durableId="1989824894">
    <w:abstractNumId w:val="21"/>
  </w:num>
  <w:num w:numId="6" w16cid:durableId="517695791">
    <w:abstractNumId w:val="5"/>
  </w:num>
  <w:num w:numId="7" w16cid:durableId="1002664278">
    <w:abstractNumId w:val="22"/>
  </w:num>
  <w:num w:numId="8" w16cid:durableId="1353411639">
    <w:abstractNumId w:val="9"/>
  </w:num>
  <w:num w:numId="9" w16cid:durableId="460416650">
    <w:abstractNumId w:val="24"/>
  </w:num>
  <w:num w:numId="10" w16cid:durableId="1695576744">
    <w:abstractNumId w:val="12"/>
  </w:num>
  <w:num w:numId="11" w16cid:durableId="226838662">
    <w:abstractNumId w:val="26"/>
  </w:num>
  <w:num w:numId="12" w16cid:durableId="1424646298">
    <w:abstractNumId w:val="17"/>
  </w:num>
  <w:num w:numId="13" w16cid:durableId="113865540">
    <w:abstractNumId w:val="28"/>
  </w:num>
  <w:num w:numId="14" w16cid:durableId="886911215">
    <w:abstractNumId w:val="29"/>
  </w:num>
  <w:num w:numId="15" w16cid:durableId="1990741073">
    <w:abstractNumId w:val="25"/>
  </w:num>
  <w:num w:numId="16" w16cid:durableId="1790395015">
    <w:abstractNumId w:val="0"/>
  </w:num>
  <w:num w:numId="17" w16cid:durableId="1261794976">
    <w:abstractNumId w:val="18"/>
  </w:num>
  <w:num w:numId="18" w16cid:durableId="590432339">
    <w:abstractNumId w:val="1"/>
  </w:num>
  <w:num w:numId="19" w16cid:durableId="267546444">
    <w:abstractNumId w:val="2"/>
  </w:num>
  <w:num w:numId="20" w16cid:durableId="1857035485">
    <w:abstractNumId w:val="10"/>
  </w:num>
  <w:num w:numId="21" w16cid:durableId="589244109">
    <w:abstractNumId w:val="3"/>
  </w:num>
  <w:num w:numId="22" w16cid:durableId="95634623">
    <w:abstractNumId w:val="8"/>
  </w:num>
  <w:num w:numId="23" w16cid:durableId="1572352115">
    <w:abstractNumId w:val="16"/>
  </w:num>
  <w:num w:numId="24" w16cid:durableId="829097957">
    <w:abstractNumId w:val="27"/>
  </w:num>
  <w:num w:numId="25" w16cid:durableId="774986326">
    <w:abstractNumId w:val="14"/>
  </w:num>
  <w:num w:numId="26" w16cid:durableId="890579959">
    <w:abstractNumId w:val="23"/>
  </w:num>
  <w:num w:numId="27" w16cid:durableId="801071304">
    <w:abstractNumId w:val="13"/>
  </w:num>
  <w:num w:numId="28" w16cid:durableId="1346009683">
    <w:abstractNumId w:val="20"/>
  </w:num>
  <w:num w:numId="29" w16cid:durableId="802583172">
    <w:abstractNumId w:val="15"/>
  </w:num>
  <w:num w:numId="30" w16cid:durableId="1387727341">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h, Ling Di">
    <w15:presenceInfo w15:providerId="AD" w15:userId="S::LDKoh@zuelligpharma.com::2a36e387-35f8-41d7-83be-5c2f5ce7c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5AA"/>
    <w:rsid w:val="000028F2"/>
    <w:rsid w:val="00017B13"/>
    <w:rsid w:val="000325B9"/>
    <w:rsid w:val="000763F0"/>
    <w:rsid w:val="000A544B"/>
    <w:rsid w:val="000C5B2A"/>
    <w:rsid w:val="001027BA"/>
    <w:rsid w:val="00116D14"/>
    <w:rsid w:val="00133686"/>
    <w:rsid w:val="00150F5D"/>
    <w:rsid w:val="001603D6"/>
    <w:rsid w:val="001A11E0"/>
    <w:rsid w:val="001C26A7"/>
    <w:rsid w:val="002025E9"/>
    <w:rsid w:val="00216150"/>
    <w:rsid w:val="002301E9"/>
    <w:rsid w:val="00232579"/>
    <w:rsid w:val="00234838"/>
    <w:rsid w:val="00244D46"/>
    <w:rsid w:val="00246060"/>
    <w:rsid w:val="0026444A"/>
    <w:rsid w:val="0028248B"/>
    <w:rsid w:val="002B67AE"/>
    <w:rsid w:val="002D1C24"/>
    <w:rsid w:val="003071E7"/>
    <w:rsid w:val="00315697"/>
    <w:rsid w:val="00331C77"/>
    <w:rsid w:val="00341274"/>
    <w:rsid w:val="00346986"/>
    <w:rsid w:val="00356EAF"/>
    <w:rsid w:val="00376BD3"/>
    <w:rsid w:val="003D2922"/>
    <w:rsid w:val="003D2D0A"/>
    <w:rsid w:val="003E1111"/>
    <w:rsid w:val="003F49DF"/>
    <w:rsid w:val="0040056B"/>
    <w:rsid w:val="00415A14"/>
    <w:rsid w:val="00460DCD"/>
    <w:rsid w:val="00496F30"/>
    <w:rsid w:val="004E26F8"/>
    <w:rsid w:val="004E5AF0"/>
    <w:rsid w:val="004E7941"/>
    <w:rsid w:val="00504792"/>
    <w:rsid w:val="00505259"/>
    <w:rsid w:val="00514557"/>
    <w:rsid w:val="00514BE6"/>
    <w:rsid w:val="0052357F"/>
    <w:rsid w:val="0052469E"/>
    <w:rsid w:val="005340B1"/>
    <w:rsid w:val="00536945"/>
    <w:rsid w:val="00543532"/>
    <w:rsid w:val="00552B7B"/>
    <w:rsid w:val="00582858"/>
    <w:rsid w:val="00587439"/>
    <w:rsid w:val="005938DA"/>
    <w:rsid w:val="005A6B4B"/>
    <w:rsid w:val="005A6E7C"/>
    <w:rsid w:val="005B057D"/>
    <w:rsid w:val="005C158A"/>
    <w:rsid w:val="005C2972"/>
    <w:rsid w:val="005C6FA8"/>
    <w:rsid w:val="006071B6"/>
    <w:rsid w:val="00614F49"/>
    <w:rsid w:val="006378D0"/>
    <w:rsid w:val="006521F0"/>
    <w:rsid w:val="00652E56"/>
    <w:rsid w:val="006705E6"/>
    <w:rsid w:val="00670E66"/>
    <w:rsid w:val="006846EA"/>
    <w:rsid w:val="0069094E"/>
    <w:rsid w:val="0069302E"/>
    <w:rsid w:val="006C1E1D"/>
    <w:rsid w:val="007077BA"/>
    <w:rsid w:val="00710FEE"/>
    <w:rsid w:val="007925AA"/>
    <w:rsid w:val="00796FD9"/>
    <w:rsid w:val="00803654"/>
    <w:rsid w:val="00861451"/>
    <w:rsid w:val="00861EA2"/>
    <w:rsid w:val="0086313E"/>
    <w:rsid w:val="00895B99"/>
    <w:rsid w:val="008A66DD"/>
    <w:rsid w:val="008B1CEE"/>
    <w:rsid w:val="008B545D"/>
    <w:rsid w:val="008C105A"/>
    <w:rsid w:val="008D00BD"/>
    <w:rsid w:val="008D6A26"/>
    <w:rsid w:val="008E16E6"/>
    <w:rsid w:val="008F24AB"/>
    <w:rsid w:val="00913498"/>
    <w:rsid w:val="00937CF4"/>
    <w:rsid w:val="009405C0"/>
    <w:rsid w:val="0094398F"/>
    <w:rsid w:val="0095299B"/>
    <w:rsid w:val="009702AB"/>
    <w:rsid w:val="00984022"/>
    <w:rsid w:val="00995432"/>
    <w:rsid w:val="009E1C63"/>
    <w:rsid w:val="009E36B2"/>
    <w:rsid w:val="009F2D48"/>
    <w:rsid w:val="00A05308"/>
    <w:rsid w:val="00A72ED8"/>
    <w:rsid w:val="00AD0BF9"/>
    <w:rsid w:val="00B06CC9"/>
    <w:rsid w:val="00B34ED8"/>
    <w:rsid w:val="00B422F2"/>
    <w:rsid w:val="00B64AD8"/>
    <w:rsid w:val="00BA42EE"/>
    <w:rsid w:val="00BC27AA"/>
    <w:rsid w:val="00BE3822"/>
    <w:rsid w:val="00C02C18"/>
    <w:rsid w:val="00C4219B"/>
    <w:rsid w:val="00C4293D"/>
    <w:rsid w:val="00C43F60"/>
    <w:rsid w:val="00C623D9"/>
    <w:rsid w:val="00CA0F94"/>
    <w:rsid w:val="00CF03AD"/>
    <w:rsid w:val="00D11258"/>
    <w:rsid w:val="00D262E2"/>
    <w:rsid w:val="00D55A9C"/>
    <w:rsid w:val="00D9237F"/>
    <w:rsid w:val="00D96BD9"/>
    <w:rsid w:val="00DA0991"/>
    <w:rsid w:val="00DC141E"/>
    <w:rsid w:val="00DC2324"/>
    <w:rsid w:val="00DC45EB"/>
    <w:rsid w:val="00E0413A"/>
    <w:rsid w:val="00E06413"/>
    <w:rsid w:val="00E06922"/>
    <w:rsid w:val="00E6652E"/>
    <w:rsid w:val="00E80BA0"/>
    <w:rsid w:val="00E82C2B"/>
    <w:rsid w:val="00EA18F3"/>
    <w:rsid w:val="00F00FB6"/>
    <w:rsid w:val="00F06BF7"/>
    <w:rsid w:val="00F0707B"/>
    <w:rsid w:val="00F402C8"/>
    <w:rsid w:val="00F450EC"/>
    <w:rsid w:val="00FB594E"/>
    <w:rsid w:val="00FD0DDD"/>
    <w:rsid w:val="00FE15AF"/>
    <w:rsid w:val="00FE2BE1"/>
    <w:rsid w:val="2EB0681D"/>
    <w:rsid w:val="32A5B896"/>
    <w:rsid w:val="66DBD459"/>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B4A3F"/>
  <w15:chartTrackingRefBased/>
  <w15:docId w15:val="{A570DEE3-4CB2-4DB9-AE28-8A7AB9DD2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36"/>
        <w:lang w:val="en-GB" w:eastAsia="en-US" w:bidi="km-K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25E9"/>
    <w:pPr>
      <w:keepNext/>
      <w:keepLines/>
      <w:spacing w:before="240" w:after="0"/>
      <w:outlineLvl w:val="0"/>
    </w:pPr>
    <w:rPr>
      <w:rFonts w:asciiTheme="majorHAnsi" w:eastAsiaTheme="majorEastAsia" w:hAnsiTheme="majorHAnsi" w:cstheme="majorBidi"/>
      <w:color w:val="2F5496" w:themeColor="accent1" w:themeShade="BF"/>
      <w:sz w:val="32"/>
      <w:szCs w:val="52"/>
    </w:rPr>
  </w:style>
  <w:style w:type="paragraph" w:styleId="Heading2">
    <w:name w:val="heading 2"/>
    <w:basedOn w:val="Normal"/>
    <w:next w:val="Normal"/>
    <w:link w:val="Heading2Char"/>
    <w:uiPriority w:val="9"/>
    <w:unhideWhenUsed/>
    <w:qFormat/>
    <w:rsid w:val="002025E9"/>
    <w:pPr>
      <w:keepNext/>
      <w:keepLines/>
      <w:spacing w:before="40" w:after="0"/>
      <w:outlineLvl w:val="1"/>
    </w:pPr>
    <w:rPr>
      <w:rFonts w:asciiTheme="majorHAnsi" w:eastAsiaTheme="majorEastAsia" w:hAnsiTheme="majorHAnsi" w:cstheme="majorBidi"/>
      <w:color w:val="2F5496" w:themeColor="accent1" w:themeShade="BF"/>
      <w:sz w:val="26"/>
      <w:szCs w:val="42"/>
    </w:rPr>
  </w:style>
  <w:style w:type="paragraph" w:styleId="Heading3">
    <w:name w:val="heading 3"/>
    <w:basedOn w:val="Normal"/>
    <w:next w:val="Normal"/>
    <w:link w:val="Heading3Char"/>
    <w:uiPriority w:val="9"/>
    <w:unhideWhenUsed/>
    <w:qFormat/>
    <w:rsid w:val="00F0707B"/>
    <w:pPr>
      <w:keepNext/>
      <w:keepLines/>
      <w:spacing w:before="40" w:after="0"/>
      <w:outlineLvl w:val="2"/>
    </w:pPr>
    <w:rPr>
      <w:rFonts w:asciiTheme="majorHAnsi" w:eastAsiaTheme="majorEastAsia" w:hAnsiTheme="majorHAnsi" w:cstheme="majorBidi"/>
      <w:color w:val="1F3763" w:themeColor="accent1" w:themeShade="7F"/>
      <w:sz w:val="24"/>
      <w:szCs w:val="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5AA"/>
    <w:pPr>
      <w:ind w:left="720"/>
      <w:contextualSpacing/>
    </w:pPr>
  </w:style>
  <w:style w:type="paragraph" w:styleId="Header">
    <w:name w:val="header"/>
    <w:basedOn w:val="Normal"/>
    <w:link w:val="HeaderChar"/>
    <w:uiPriority w:val="99"/>
    <w:unhideWhenUsed/>
    <w:rsid w:val="007925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25AA"/>
  </w:style>
  <w:style w:type="paragraph" w:styleId="Footer">
    <w:name w:val="footer"/>
    <w:basedOn w:val="Normal"/>
    <w:link w:val="FooterChar"/>
    <w:uiPriority w:val="99"/>
    <w:unhideWhenUsed/>
    <w:rsid w:val="007925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5AA"/>
  </w:style>
  <w:style w:type="table" w:styleId="TableGrid">
    <w:name w:val="Table Grid"/>
    <w:basedOn w:val="TableNormal"/>
    <w:uiPriority w:val="39"/>
    <w:rsid w:val="007925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025E9"/>
    <w:rPr>
      <w:rFonts w:asciiTheme="majorHAnsi" w:eastAsiaTheme="majorEastAsia" w:hAnsiTheme="majorHAnsi" w:cstheme="majorBidi"/>
      <w:color w:val="2F5496" w:themeColor="accent1" w:themeShade="BF"/>
      <w:sz w:val="26"/>
      <w:szCs w:val="42"/>
    </w:rPr>
  </w:style>
  <w:style w:type="character" w:customStyle="1" w:styleId="Heading1Char">
    <w:name w:val="Heading 1 Char"/>
    <w:basedOn w:val="DefaultParagraphFont"/>
    <w:link w:val="Heading1"/>
    <w:uiPriority w:val="9"/>
    <w:rsid w:val="002025E9"/>
    <w:rPr>
      <w:rFonts w:asciiTheme="majorHAnsi" w:eastAsiaTheme="majorEastAsia" w:hAnsiTheme="majorHAnsi" w:cstheme="majorBidi"/>
      <w:color w:val="2F5496" w:themeColor="accent1" w:themeShade="BF"/>
      <w:sz w:val="32"/>
      <w:szCs w:val="52"/>
    </w:rPr>
  </w:style>
  <w:style w:type="paragraph" w:styleId="TOCHeading">
    <w:name w:val="TOC Heading"/>
    <w:basedOn w:val="Heading1"/>
    <w:next w:val="Normal"/>
    <w:uiPriority w:val="39"/>
    <w:unhideWhenUsed/>
    <w:qFormat/>
    <w:rsid w:val="00F0707B"/>
    <w:pPr>
      <w:outlineLvl w:val="9"/>
    </w:pPr>
    <w:rPr>
      <w:szCs w:val="32"/>
      <w:lang w:val="en-US" w:bidi="ar-SA"/>
    </w:rPr>
  </w:style>
  <w:style w:type="paragraph" w:styleId="TOC1">
    <w:name w:val="toc 1"/>
    <w:basedOn w:val="Normal"/>
    <w:next w:val="Normal"/>
    <w:autoRedefine/>
    <w:uiPriority w:val="39"/>
    <w:unhideWhenUsed/>
    <w:rsid w:val="00F0707B"/>
    <w:pPr>
      <w:spacing w:after="100"/>
    </w:pPr>
  </w:style>
  <w:style w:type="paragraph" w:styleId="TOC2">
    <w:name w:val="toc 2"/>
    <w:basedOn w:val="Normal"/>
    <w:next w:val="Normal"/>
    <w:autoRedefine/>
    <w:uiPriority w:val="39"/>
    <w:unhideWhenUsed/>
    <w:rsid w:val="00F0707B"/>
    <w:pPr>
      <w:spacing w:after="100"/>
      <w:ind w:left="220"/>
    </w:pPr>
  </w:style>
  <w:style w:type="character" w:styleId="Hyperlink">
    <w:name w:val="Hyperlink"/>
    <w:basedOn w:val="DefaultParagraphFont"/>
    <w:uiPriority w:val="99"/>
    <w:unhideWhenUsed/>
    <w:rsid w:val="00F0707B"/>
    <w:rPr>
      <w:color w:val="0563C1" w:themeColor="hyperlink"/>
      <w:u w:val="single"/>
    </w:rPr>
  </w:style>
  <w:style w:type="character" w:customStyle="1" w:styleId="Heading3Char">
    <w:name w:val="Heading 3 Char"/>
    <w:basedOn w:val="DefaultParagraphFont"/>
    <w:link w:val="Heading3"/>
    <w:uiPriority w:val="9"/>
    <w:rsid w:val="00F0707B"/>
    <w:rPr>
      <w:rFonts w:asciiTheme="majorHAnsi" w:eastAsiaTheme="majorEastAsia" w:hAnsiTheme="majorHAnsi" w:cstheme="majorBidi"/>
      <w:color w:val="1F3763" w:themeColor="accent1" w:themeShade="7F"/>
      <w:sz w:val="24"/>
      <w:szCs w:val="39"/>
    </w:rPr>
  </w:style>
  <w:style w:type="paragraph" w:styleId="BalloonText">
    <w:name w:val="Balloon Text"/>
    <w:basedOn w:val="Normal"/>
    <w:link w:val="BalloonTextChar"/>
    <w:uiPriority w:val="99"/>
    <w:semiHidden/>
    <w:unhideWhenUsed/>
    <w:rsid w:val="00861EA2"/>
    <w:pPr>
      <w:spacing w:after="0" w:line="240" w:lineRule="auto"/>
    </w:pPr>
    <w:rPr>
      <w:rFonts w:ascii="Segoe UI" w:hAnsi="Segoe UI" w:cs="Segoe UI"/>
      <w:sz w:val="18"/>
      <w:szCs w:val="29"/>
    </w:rPr>
  </w:style>
  <w:style w:type="character" w:customStyle="1" w:styleId="BalloonTextChar">
    <w:name w:val="Balloon Text Char"/>
    <w:basedOn w:val="DefaultParagraphFont"/>
    <w:link w:val="BalloonText"/>
    <w:uiPriority w:val="99"/>
    <w:semiHidden/>
    <w:rsid w:val="00861EA2"/>
    <w:rPr>
      <w:rFonts w:ascii="Segoe UI" w:hAnsi="Segoe UI" w:cs="Segoe UI"/>
      <w:sz w:val="18"/>
      <w:szCs w:val="29"/>
    </w:rPr>
  </w:style>
  <w:style w:type="paragraph" w:styleId="TOC3">
    <w:name w:val="toc 3"/>
    <w:basedOn w:val="Normal"/>
    <w:next w:val="Normal"/>
    <w:autoRedefine/>
    <w:uiPriority w:val="39"/>
    <w:unhideWhenUsed/>
    <w:rsid w:val="00861EA2"/>
    <w:pPr>
      <w:spacing w:after="100"/>
      <w:ind w:left="440"/>
    </w:pPr>
  </w:style>
  <w:style w:type="paragraph" w:styleId="NormalWeb">
    <w:name w:val="Normal (Web)"/>
    <w:basedOn w:val="Normal"/>
    <w:uiPriority w:val="99"/>
    <w:semiHidden/>
    <w:unhideWhenUsed/>
    <w:rsid w:val="00895B9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26444A"/>
    <w:rPr>
      <w:color w:val="605E5C"/>
      <w:shd w:val="clear" w:color="auto" w:fill="E1DFDD"/>
    </w:rPr>
  </w:style>
  <w:style w:type="character" w:styleId="Emphasis">
    <w:name w:val="Emphasis"/>
    <w:basedOn w:val="DefaultParagraphFont"/>
    <w:uiPriority w:val="20"/>
    <w:qFormat/>
    <w:rsid w:val="001C26A7"/>
    <w:rPr>
      <w:i/>
      <w:iCs/>
    </w:rPr>
  </w:style>
  <w:style w:type="paragraph" w:styleId="Revision">
    <w:name w:val="Revision"/>
    <w:hidden/>
    <w:uiPriority w:val="99"/>
    <w:semiHidden/>
    <w:rsid w:val="00D923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2554">
      <w:bodyDiv w:val="1"/>
      <w:marLeft w:val="0"/>
      <w:marRight w:val="0"/>
      <w:marTop w:val="0"/>
      <w:marBottom w:val="0"/>
      <w:divBdr>
        <w:top w:val="none" w:sz="0" w:space="0" w:color="auto"/>
        <w:left w:val="none" w:sz="0" w:space="0" w:color="auto"/>
        <w:bottom w:val="none" w:sz="0" w:space="0" w:color="auto"/>
        <w:right w:val="none" w:sz="0" w:space="0" w:color="auto"/>
      </w:divBdr>
    </w:div>
    <w:div w:id="220097849">
      <w:bodyDiv w:val="1"/>
      <w:marLeft w:val="0"/>
      <w:marRight w:val="0"/>
      <w:marTop w:val="0"/>
      <w:marBottom w:val="0"/>
      <w:divBdr>
        <w:top w:val="none" w:sz="0" w:space="0" w:color="auto"/>
        <w:left w:val="none" w:sz="0" w:space="0" w:color="auto"/>
        <w:bottom w:val="none" w:sz="0" w:space="0" w:color="auto"/>
        <w:right w:val="none" w:sz="0" w:space="0" w:color="auto"/>
      </w:divBdr>
    </w:div>
    <w:div w:id="223763579">
      <w:bodyDiv w:val="1"/>
      <w:marLeft w:val="0"/>
      <w:marRight w:val="0"/>
      <w:marTop w:val="0"/>
      <w:marBottom w:val="0"/>
      <w:divBdr>
        <w:top w:val="none" w:sz="0" w:space="0" w:color="auto"/>
        <w:left w:val="none" w:sz="0" w:space="0" w:color="auto"/>
        <w:bottom w:val="none" w:sz="0" w:space="0" w:color="auto"/>
        <w:right w:val="none" w:sz="0" w:space="0" w:color="auto"/>
      </w:divBdr>
    </w:div>
    <w:div w:id="302546391">
      <w:bodyDiv w:val="1"/>
      <w:marLeft w:val="0"/>
      <w:marRight w:val="0"/>
      <w:marTop w:val="0"/>
      <w:marBottom w:val="0"/>
      <w:divBdr>
        <w:top w:val="none" w:sz="0" w:space="0" w:color="auto"/>
        <w:left w:val="none" w:sz="0" w:space="0" w:color="auto"/>
        <w:bottom w:val="none" w:sz="0" w:space="0" w:color="auto"/>
        <w:right w:val="none" w:sz="0" w:space="0" w:color="auto"/>
      </w:divBdr>
    </w:div>
    <w:div w:id="305208406">
      <w:bodyDiv w:val="1"/>
      <w:marLeft w:val="0"/>
      <w:marRight w:val="0"/>
      <w:marTop w:val="0"/>
      <w:marBottom w:val="0"/>
      <w:divBdr>
        <w:top w:val="none" w:sz="0" w:space="0" w:color="auto"/>
        <w:left w:val="none" w:sz="0" w:space="0" w:color="auto"/>
        <w:bottom w:val="none" w:sz="0" w:space="0" w:color="auto"/>
        <w:right w:val="none" w:sz="0" w:space="0" w:color="auto"/>
      </w:divBdr>
    </w:div>
    <w:div w:id="323825898">
      <w:bodyDiv w:val="1"/>
      <w:marLeft w:val="0"/>
      <w:marRight w:val="0"/>
      <w:marTop w:val="0"/>
      <w:marBottom w:val="0"/>
      <w:divBdr>
        <w:top w:val="none" w:sz="0" w:space="0" w:color="auto"/>
        <w:left w:val="none" w:sz="0" w:space="0" w:color="auto"/>
        <w:bottom w:val="none" w:sz="0" w:space="0" w:color="auto"/>
        <w:right w:val="none" w:sz="0" w:space="0" w:color="auto"/>
      </w:divBdr>
    </w:div>
    <w:div w:id="372316738">
      <w:bodyDiv w:val="1"/>
      <w:marLeft w:val="0"/>
      <w:marRight w:val="0"/>
      <w:marTop w:val="0"/>
      <w:marBottom w:val="0"/>
      <w:divBdr>
        <w:top w:val="none" w:sz="0" w:space="0" w:color="auto"/>
        <w:left w:val="none" w:sz="0" w:space="0" w:color="auto"/>
        <w:bottom w:val="none" w:sz="0" w:space="0" w:color="auto"/>
        <w:right w:val="none" w:sz="0" w:space="0" w:color="auto"/>
      </w:divBdr>
    </w:div>
    <w:div w:id="419374698">
      <w:bodyDiv w:val="1"/>
      <w:marLeft w:val="0"/>
      <w:marRight w:val="0"/>
      <w:marTop w:val="0"/>
      <w:marBottom w:val="0"/>
      <w:divBdr>
        <w:top w:val="none" w:sz="0" w:space="0" w:color="auto"/>
        <w:left w:val="none" w:sz="0" w:space="0" w:color="auto"/>
        <w:bottom w:val="none" w:sz="0" w:space="0" w:color="auto"/>
        <w:right w:val="none" w:sz="0" w:space="0" w:color="auto"/>
      </w:divBdr>
    </w:div>
    <w:div w:id="467406756">
      <w:bodyDiv w:val="1"/>
      <w:marLeft w:val="0"/>
      <w:marRight w:val="0"/>
      <w:marTop w:val="0"/>
      <w:marBottom w:val="0"/>
      <w:divBdr>
        <w:top w:val="none" w:sz="0" w:space="0" w:color="auto"/>
        <w:left w:val="none" w:sz="0" w:space="0" w:color="auto"/>
        <w:bottom w:val="none" w:sz="0" w:space="0" w:color="auto"/>
        <w:right w:val="none" w:sz="0" w:space="0" w:color="auto"/>
      </w:divBdr>
    </w:div>
    <w:div w:id="473832935">
      <w:bodyDiv w:val="1"/>
      <w:marLeft w:val="0"/>
      <w:marRight w:val="0"/>
      <w:marTop w:val="0"/>
      <w:marBottom w:val="0"/>
      <w:divBdr>
        <w:top w:val="none" w:sz="0" w:space="0" w:color="auto"/>
        <w:left w:val="none" w:sz="0" w:space="0" w:color="auto"/>
        <w:bottom w:val="none" w:sz="0" w:space="0" w:color="auto"/>
        <w:right w:val="none" w:sz="0" w:space="0" w:color="auto"/>
      </w:divBdr>
    </w:div>
    <w:div w:id="624044998">
      <w:bodyDiv w:val="1"/>
      <w:marLeft w:val="0"/>
      <w:marRight w:val="0"/>
      <w:marTop w:val="0"/>
      <w:marBottom w:val="0"/>
      <w:divBdr>
        <w:top w:val="none" w:sz="0" w:space="0" w:color="auto"/>
        <w:left w:val="none" w:sz="0" w:space="0" w:color="auto"/>
        <w:bottom w:val="none" w:sz="0" w:space="0" w:color="auto"/>
        <w:right w:val="none" w:sz="0" w:space="0" w:color="auto"/>
      </w:divBdr>
      <w:divsChild>
        <w:div w:id="207692868">
          <w:marLeft w:val="187"/>
          <w:marRight w:val="0"/>
          <w:marTop w:val="20"/>
          <w:marBottom w:val="0"/>
          <w:divBdr>
            <w:top w:val="none" w:sz="0" w:space="0" w:color="auto"/>
            <w:left w:val="none" w:sz="0" w:space="0" w:color="auto"/>
            <w:bottom w:val="none" w:sz="0" w:space="0" w:color="auto"/>
            <w:right w:val="none" w:sz="0" w:space="0" w:color="auto"/>
          </w:divBdr>
        </w:div>
        <w:div w:id="1250969808">
          <w:marLeft w:val="187"/>
          <w:marRight w:val="0"/>
          <w:marTop w:val="20"/>
          <w:marBottom w:val="0"/>
          <w:divBdr>
            <w:top w:val="none" w:sz="0" w:space="0" w:color="auto"/>
            <w:left w:val="none" w:sz="0" w:space="0" w:color="auto"/>
            <w:bottom w:val="none" w:sz="0" w:space="0" w:color="auto"/>
            <w:right w:val="none" w:sz="0" w:space="0" w:color="auto"/>
          </w:divBdr>
        </w:div>
        <w:div w:id="1351645293">
          <w:marLeft w:val="187"/>
          <w:marRight w:val="0"/>
          <w:marTop w:val="20"/>
          <w:marBottom w:val="0"/>
          <w:divBdr>
            <w:top w:val="none" w:sz="0" w:space="0" w:color="auto"/>
            <w:left w:val="none" w:sz="0" w:space="0" w:color="auto"/>
            <w:bottom w:val="none" w:sz="0" w:space="0" w:color="auto"/>
            <w:right w:val="none" w:sz="0" w:space="0" w:color="auto"/>
          </w:divBdr>
        </w:div>
        <w:div w:id="1551920063">
          <w:marLeft w:val="187"/>
          <w:marRight w:val="0"/>
          <w:marTop w:val="20"/>
          <w:marBottom w:val="0"/>
          <w:divBdr>
            <w:top w:val="none" w:sz="0" w:space="0" w:color="auto"/>
            <w:left w:val="none" w:sz="0" w:space="0" w:color="auto"/>
            <w:bottom w:val="none" w:sz="0" w:space="0" w:color="auto"/>
            <w:right w:val="none" w:sz="0" w:space="0" w:color="auto"/>
          </w:divBdr>
        </w:div>
      </w:divsChild>
    </w:div>
    <w:div w:id="673266064">
      <w:bodyDiv w:val="1"/>
      <w:marLeft w:val="0"/>
      <w:marRight w:val="0"/>
      <w:marTop w:val="0"/>
      <w:marBottom w:val="0"/>
      <w:divBdr>
        <w:top w:val="none" w:sz="0" w:space="0" w:color="auto"/>
        <w:left w:val="none" w:sz="0" w:space="0" w:color="auto"/>
        <w:bottom w:val="none" w:sz="0" w:space="0" w:color="auto"/>
        <w:right w:val="none" w:sz="0" w:space="0" w:color="auto"/>
      </w:divBdr>
    </w:div>
    <w:div w:id="757216688">
      <w:bodyDiv w:val="1"/>
      <w:marLeft w:val="0"/>
      <w:marRight w:val="0"/>
      <w:marTop w:val="0"/>
      <w:marBottom w:val="0"/>
      <w:divBdr>
        <w:top w:val="none" w:sz="0" w:space="0" w:color="auto"/>
        <w:left w:val="none" w:sz="0" w:space="0" w:color="auto"/>
        <w:bottom w:val="none" w:sz="0" w:space="0" w:color="auto"/>
        <w:right w:val="none" w:sz="0" w:space="0" w:color="auto"/>
      </w:divBdr>
    </w:div>
    <w:div w:id="815293923">
      <w:bodyDiv w:val="1"/>
      <w:marLeft w:val="0"/>
      <w:marRight w:val="0"/>
      <w:marTop w:val="0"/>
      <w:marBottom w:val="0"/>
      <w:divBdr>
        <w:top w:val="none" w:sz="0" w:space="0" w:color="auto"/>
        <w:left w:val="none" w:sz="0" w:space="0" w:color="auto"/>
        <w:bottom w:val="none" w:sz="0" w:space="0" w:color="auto"/>
        <w:right w:val="none" w:sz="0" w:space="0" w:color="auto"/>
      </w:divBdr>
    </w:div>
    <w:div w:id="893349859">
      <w:bodyDiv w:val="1"/>
      <w:marLeft w:val="0"/>
      <w:marRight w:val="0"/>
      <w:marTop w:val="0"/>
      <w:marBottom w:val="0"/>
      <w:divBdr>
        <w:top w:val="none" w:sz="0" w:space="0" w:color="auto"/>
        <w:left w:val="none" w:sz="0" w:space="0" w:color="auto"/>
        <w:bottom w:val="none" w:sz="0" w:space="0" w:color="auto"/>
        <w:right w:val="none" w:sz="0" w:space="0" w:color="auto"/>
      </w:divBdr>
    </w:div>
    <w:div w:id="1025592494">
      <w:bodyDiv w:val="1"/>
      <w:marLeft w:val="0"/>
      <w:marRight w:val="0"/>
      <w:marTop w:val="0"/>
      <w:marBottom w:val="0"/>
      <w:divBdr>
        <w:top w:val="none" w:sz="0" w:space="0" w:color="auto"/>
        <w:left w:val="none" w:sz="0" w:space="0" w:color="auto"/>
        <w:bottom w:val="none" w:sz="0" w:space="0" w:color="auto"/>
        <w:right w:val="none" w:sz="0" w:space="0" w:color="auto"/>
      </w:divBdr>
    </w:div>
    <w:div w:id="1213542108">
      <w:bodyDiv w:val="1"/>
      <w:marLeft w:val="0"/>
      <w:marRight w:val="0"/>
      <w:marTop w:val="0"/>
      <w:marBottom w:val="0"/>
      <w:divBdr>
        <w:top w:val="none" w:sz="0" w:space="0" w:color="auto"/>
        <w:left w:val="none" w:sz="0" w:space="0" w:color="auto"/>
        <w:bottom w:val="none" w:sz="0" w:space="0" w:color="auto"/>
        <w:right w:val="none" w:sz="0" w:space="0" w:color="auto"/>
      </w:divBdr>
    </w:div>
    <w:div w:id="1233735148">
      <w:bodyDiv w:val="1"/>
      <w:marLeft w:val="0"/>
      <w:marRight w:val="0"/>
      <w:marTop w:val="0"/>
      <w:marBottom w:val="0"/>
      <w:divBdr>
        <w:top w:val="none" w:sz="0" w:space="0" w:color="auto"/>
        <w:left w:val="none" w:sz="0" w:space="0" w:color="auto"/>
        <w:bottom w:val="none" w:sz="0" w:space="0" w:color="auto"/>
        <w:right w:val="none" w:sz="0" w:space="0" w:color="auto"/>
      </w:divBdr>
    </w:div>
    <w:div w:id="1288000871">
      <w:bodyDiv w:val="1"/>
      <w:marLeft w:val="0"/>
      <w:marRight w:val="0"/>
      <w:marTop w:val="0"/>
      <w:marBottom w:val="0"/>
      <w:divBdr>
        <w:top w:val="none" w:sz="0" w:space="0" w:color="auto"/>
        <w:left w:val="none" w:sz="0" w:space="0" w:color="auto"/>
        <w:bottom w:val="none" w:sz="0" w:space="0" w:color="auto"/>
        <w:right w:val="none" w:sz="0" w:space="0" w:color="auto"/>
      </w:divBdr>
    </w:div>
    <w:div w:id="1349286049">
      <w:bodyDiv w:val="1"/>
      <w:marLeft w:val="0"/>
      <w:marRight w:val="0"/>
      <w:marTop w:val="0"/>
      <w:marBottom w:val="0"/>
      <w:divBdr>
        <w:top w:val="none" w:sz="0" w:space="0" w:color="auto"/>
        <w:left w:val="none" w:sz="0" w:space="0" w:color="auto"/>
        <w:bottom w:val="none" w:sz="0" w:space="0" w:color="auto"/>
        <w:right w:val="none" w:sz="0" w:space="0" w:color="auto"/>
      </w:divBdr>
    </w:div>
    <w:div w:id="1378313765">
      <w:bodyDiv w:val="1"/>
      <w:marLeft w:val="0"/>
      <w:marRight w:val="0"/>
      <w:marTop w:val="0"/>
      <w:marBottom w:val="0"/>
      <w:divBdr>
        <w:top w:val="none" w:sz="0" w:space="0" w:color="auto"/>
        <w:left w:val="none" w:sz="0" w:space="0" w:color="auto"/>
        <w:bottom w:val="none" w:sz="0" w:space="0" w:color="auto"/>
        <w:right w:val="none" w:sz="0" w:space="0" w:color="auto"/>
      </w:divBdr>
    </w:div>
    <w:div w:id="1380203121">
      <w:bodyDiv w:val="1"/>
      <w:marLeft w:val="0"/>
      <w:marRight w:val="0"/>
      <w:marTop w:val="0"/>
      <w:marBottom w:val="0"/>
      <w:divBdr>
        <w:top w:val="none" w:sz="0" w:space="0" w:color="auto"/>
        <w:left w:val="none" w:sz="0" w:space="0" w:color="auto"/>
        <w:bottom w:val="none" w:sz="0" w:space="0" w:color="auto"/>
        <w:right w:val="none" w:sz="0" w:space="0" w:color="auto"/>
      </w:divBdr>
    </w:div>
    <w:div w:id="1385593376">
      <w:bodyDiv w:val="1"/>
      <w:marLeft w:val="0"/>
      <w:marRight w:val="0"/>
      <w:marTop w:val="0"/>
      <w:marBottom w:val="0"/>
      <w:divBdr>
        <w:top w:val="none" w:sz="0" w:space="0" w:color="auto"/>
        <w:left w:val="none" w:sz="0" w:space="0" w:color="auto"/>
        <w:bottom w:val="none" w:sz="0" w:space="0" w:color="auto"/>
        <w:right w:val="none" w:sz="0" w:space="0" w:color="auto"/>
      </w:divBdr>
      <w:divsChild>
        <w:div w:id="1211266559">
          <w:marLeft w:val="187"/>
          <w:marRight w:val="72"/>
          <w:marTop w:val="20"/>
          <w:marBottom w:val="0"/>
          <w:divBdr>
            <w:top w:val="none" w:sz="0" w:space="0" w:color="auto"/>
            <w:left w:val="none" w:sz="0" w:space="0" w:color="auto"/>
            <w:bottom w:val="none" w:sz="0" w:space="0" w:color="auto"/>
            <w:right w:val="none" w:sz="0" w:space="0" w:color="auto"/>
          </w:divBdr>
        </w:div>
        <w:div w:id="1814250026">
          <w:marLeft w:val="187"/>
          <w:marRight w:val="72"/>
          <w:marTop w:val="20"/>
          <w:marBottom w:val="0"/>
          <w:divBdr>
            <w:top w:val="none" w:sz="0" w:space="0" w:color="auto"/>
            <w:left w:val="none" w:sz="0" w:space="0" w:color="auto"/>
            <w:bottom w:val="none" w:sz="0" w:space="0" w:color="auto"/>
            <w:right w:val="none" w:sz="0" w:space="0" w:color="auto"/>
          </w:divBdr>
        </w:div>
      </w:divsChild>
    </w:div>
    <w:div w:id="1386635933">
      <w:bodyDiv w:val="1"/>
      <w:marLeft w:val="0"/>
      <w:marRight w:val="0"/>
      <w:marTop w:val="0"/>
      <w:marBottom w:val="0"/>
      <w:divBdr>
        <w:top w:val="none" w:sz="0" w:space="0" w:color="auto"/>
        <w:left w:val="none" w:sz="0" w:space="0" w:color="auto"/>
        <w:bottom w:val="none" w:sz="0" w:space="0" w:color="auto"/>
        <w:right w:val="none" w:sz="0" w:space="0" w:color="auto"/>
      </w:divBdr>
    </w:div>
    <w:div w:id="1539899473">
      <w:bodyDiv w:val="1"/>
      <w:marLeft w:val="0"/>
      <w:marRight w:val="0"/>
      <w:marTop w:val="0"/>
      <w:marBottom w:val="0"/>
      <w:divBdr>
        <w:top w:val="none" w:sz="0" w:space="0" w:color="auto"/>
        <w:left w:val="none" w:sz="0" w:space="0" w:color="auto"/>
        <w:bottom w:val="none" w:sz="0" w:space="0" w:color="auto"/>
        <w:right w:val="none" w:sz="0" w:space="0" w:color="auto"/>
      </w:divBdr>
    </w:div>
    <w:div w:id="1705591563">
      <w:bodyDiv w:val="1"/>
      <w:marLeft w:val="0"/>
      <w:marRight w:val="0"/>
      <w:marTop w:val="0"/>
      <w:marBottom w:val="0"/>
      <w:divBdr>
        <w:top w:val="none" w:sz="0" w:space="0" w:color="auto"/>
        <w:left w:val="none" w:sz="0" w:space="0" w:color="auto"/>
        <w:bottom w:val="none" w:sz="0" w:space="0" w:color="auto"/>
        <w:right w:val="none" w:sz="0" w:space="0" w:color="auto"/>
      </w:divBdr>
    </w:div>
    <w:div w:id="1734811762">
      <w:bodyDiv w:val="1"/>
      <w:marLeft w:val="0"/>
      <w:marRight w:val="0"/>
      <w:marTop w:val="0"/>
      <w:marBottom w:val="0"/>
      <w:divBdr>
        <w:top w:val="none" w:sz="0" w:space="0" w:color="auto"/>
        <w:left w:val="none" w:sz="0" w:space="0" w:color="auto"/>
        <w:bottom w:val="none" w:sz="0" w:space="0" w:color="auto"/>
        <w:right w:val="none" w:sz="0" w:space="0" w:color="auto"/>
      </w:divBdr>
    </w:div>
    <w:div w:id="1797328441">
      <w:bodyDiv w:val="1"/>
      <w:marLeft w:val="0"/>
      <w:marRight w:val="0"/>
      <w:marTop w:val="0"/>
      <w:marBottom w:val="0"/>
      <w:divBdr>
        <w:top w:val="none" w:sz="0" w:space="0" w:color="auto"/>
        <w:left w:val="none" w:sz="0" w:space="0" w:color="auto"/>
        <w:bottom w:val="none" w:sz="0" w:space="0" w:color="auto"/>
        <w:right w:val="none" w:sz="0" w:space="0" w:color="auto"/>
      </w:divBdr>
    </w:div>
    <w:div w:id="1824158077">
      <w:bodyDiv w:val="1"/>
      <w:marLeft w:val="0"/>
      <w:marRight w:val="0"/>
      <w:marTop w:val="0"/>
      <w:marBottom w:val="0"/>
      <w:divBdr>
        <w:top w:val="none" w:sz="0" w:space="0" w:color="auto"/>
        <w:left w:val="none" w:sz="0" w:space="0" w:color="auto"/>
        <w:bottom w:val="none" w:sz="0" w:space="0" w:color="auto"/>
        <w:right w:val="none" w:sz="0" w:space="0" w:color="auto"/>
      </w:divBdr>
    </w:div>
    <w:div w:id="1878346077">
      <w:bodyDiv w:val="1"/>
      <w:marLeft w:val="0"/>
      <w:marRight w:val="0"/>
      <w:marTop w:val="0"/>
      <w:marBottom w:val="0"/>
      <w:divBdr>
        <w:top w:val="none" w:sz="0" w:space="0" w:color="auto"/>
        <w:left w:val="none" w:sz="0" w:space="0" w:color="auto"/>
        <w:bottom w:val="none" w:sz="0" w:space="0" w:color="auto"/>
        <w:right w:val="none" w:sz="0" w:space="0" w:color="auto"/>
      </w:divBdr>
    </w:div>
    <w:div w:id="2023898515">
      <w:bodyDiv w:val="1"/>
      <w:marLeft w:val="0"/>
      <w:marRight w:val="0"/>
      <w:marTop w:val="0"/>
      <w:marBottom w:val="0"/>
      <w:divBdr>
        <w:top w:val="none" w:sz="0" w:space="0" w:color="auto"/>
        <w:left w:val="none" w:sz="0" w:space="0" w:color="auto"/>
        <w:bottom w:val="none" w:sz="0" w:space="0" w:color="auto"/>
        <w:right w:val="none" w:sz="0" w:space="0" w:color="auto"/>
      </w:divBdr>
    </w:div>
    <w:div w:id="2065905313">
      <w:bodyDiv w:val="1"/>
      <w:marLeft w:val="0"/>
      <w:marRight w:val="0"/>
      <w:marTop w:val="0"/>
      <w:marBottom w:val="0"/>
      <w:divBdr>
        <w:top w:val="none" w:sz="0" w:space="0" w:color="auto"/>
        <w:left w:val="none" w:sz="0" w:space="0" w:color="auto"/>
        <w:bottom w:val="none" w:sz="0" w:space="0" w:color="auto"/>
        <w:right w:val="none" w:sz="0" w:space="0" w:color="auto"/>
      </w:divBdr>
    </w:div>
    <w:div w:id="213019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zuelligpharma.com/images/content/about_us/sustainability/ZP_Sustainability2022_WEB-RES.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emf"/><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C5D8852B2B02B4CB24D64FD5E7D9F86" ma:contentTypeVersion="14" ma:contentTypeDescription="Create a new document." ma:contentTypeScope="" ma:versionID="4ea940b7da8aebc767704e015ec12df1">
  <xsd:schema xmlns:xsd="http://www.w3.org/2001/XMLSchema" xmlns:xs="http://www.w3.org/2001/XMLSchema" xmlns:p="http://schemas.microsoft.com/office/2006/metadata/properties" xmlns:ns2="6702e20d-ae0d-4e7e-bc7f-25bd7b94094f" xmlns:ns3="81668702-cfdf-456b-9ed0-f6950670d305" targetNamespace="http://schemas.microsoft.com/office/2006/metadata/properties" ma:root="true" ma:fieldsID="5ab6669120fbceb9054c1302297dffd7" ns2:_="" ns3:_="">
    <xsd:import namespace="6702e20d-ae0d-4e7e-bc7f-25bd7b94094f"/>
    <xsd:import namespace="81668702-cfdf-456b-9ed0-f6950670d3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02e20d-ae0d-4e7e-bc7f-25bd7b940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ceb356f-c96c-47a2-aef9-8a5d108026d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1668702-cfdf-456b-9ed0-f6950670d30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f4e902d-f412-4ddd-b9b9-d34d2dce4020}" ma:internalName="TaxCatchAll" ma:showField="CatchAllData" ma:web="81668702-cfdf-456b-9ed0-f6950670d3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1668702-cfdf-456b-9ed0-f6950670d305" xsi:nil="true"/>
    <lcf76f155ced4ddcb4097134ff3c332f xmlns="6702e20d-ae0d-4e7e-bc7f-25bd7b94094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47696A-20B0-4508-AE62-02A967323F78}">
  <ds:schemaRefs>
    <ds:schemaRef ds:uri="http://schemas.microsoft.com/sharepoint/v3/contenttype/forms"/>
  </ds:schemaRefs>
</ds:datastoreItem>
</file>

<file path=customXml/itemProps2.xml><?xml version="1.0" encoding="utf-8"?>
<ds:datastoreItem xmlns:ds="http://schemas.openxmlformats.org/officeDocument/2006/customXml" ds:itemID="{3EEFD32B-7010-48A5-84D0-A68C5CEDC379}">
  <ds:schemaRefs>
    <ds:schemaRef ds:uri="http://schemas.openxmlformats.org/officeDocument/2006/bibliography"/>
  </ds:schemaRefs>
</ds:datastoreItem>
</file>

<file path=customXml/itemProps3.xml><?xml version="1.0" encoding="utf-8"?>
<ds:datastoreItem xmlns:ds="http://schemas.openxmlformats.org/officeDocument/2006/customXml" ds:itemID="{2AB15642-C56E-483D-AB4A-438F801D5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02e20d-ae0d-4e7e-bc7f-25bd7b94094f"/>
    <ds:schemaRef ds:uri="81668702-cfdf-456b-9ed0-f6950670d3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C8A7BD-2A0B-4D9B-AD16-048AFE24A727}">
  <ds:schemaRefs>
    <ds:schemaRef ds:uri="http://schemas.microsoft.com/office/2006/metadata/properties"/>
    <ds:schemaRef ds:uri="http://schemas.microsoft.com/office/infopath/2007/PartnerControls"/>
    <ds:schemaRef ds:uri="81668702-cfdf-456b-9ed0-f6950670d305"/>
    <ds:schemaRef ds:uri="6702e20d-ae0d-4e7e-bc7f-25bd7b94094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610</Words>
  <Characters>3480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Guillemaud, Jean-Gaetan</dc:creator>
  <cp:keywords/>
  <dc:description/>
  <cp:lastModifiedBy>Koh, Ling Di</cp:lastModifiedBy>
  <cp:revision>3</cp:revision>
  <dcterms:created xsi:type="dcterms:W3CDTF">2023-05-08T07:06:00Z</dcterms:created>
  <dcterms:modified xsi:type="dcterms:W3CDTF">2023-05-08T07:08:00Z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0x010100BC5D8852B2B02B4CB24D64FD5E7D9F86</vt:lpwstr>
  </property>
  <property fmtid="{D5CDD505-2E9C-101B-9397-08002B2CF9AE}" pid="3" name="MediaServiceImageTags">
    <vt:lpwstr/>
  </property>
</Properties>
</file>